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67BFA" w14:textId="77777777" w:rsidR="00B050AF" w:rsidRPr="00211B43" w:rsidRDefault="00B050AF">
      <w:pPr>
        <w:spacing w:before="720" w:after="120"/>
        <w:jc w:val="center"/>
        <w:rPr>
          <w:rFonts w:ascii="Arial" w:hAnsi="Arial"/>
          <w:b/>
          <w:color w:val="000000"/>
          <w:sz w:val="24"/>
          <w:szCs w:val="24"/>
          <w:u w:val="single"/>
        </w:rPr>
      </w:pPr>
      <w:bookmarkStart w:id="0" w:name="_GoBack"/>
      <w:bookmarkEnd w:id="0"/>
      <w:r w:rsidRPr="000F0DD0">
        <w:rPr>
          <w:rFonts w:ascii="Arial" w:hAnsi="Arial"/>
          <w:b/>
          <w:sz w:val="24"/>
          <w:szCs w:val="24"/>
          <w:u w:val="single"/>
        </w:rPr>
        <w:t xml:space="preserve">OBJET </w:t>
      </w:r>
      <w:r w:rsidRPr="00211B43">
        <w:rPr>
          <w:rFonts w:ascii="Arial" w:hAnsi="Arial"/>
          <w:b/>
          <w:color w:val="000000"/>
          <w:sz w:val="24"/>
          <w:szCs w:val="24"/>
          <w:u w:val="single"/>
        </w:rPr>
        <w:t>DU MARCHE</w:t>
      </w:r>
    </w:p>
    <w:p w14:paraId="125F1F35" w14:textId="77777777" w:rsidR="00B050AF" w:rsidRPr="00211B43" w:rsidRDefault="00B050AF">
      <w:pPr>
        <w:jc w:val="center"/>
        <w:rPr>
          <w:rFonts w:ascii="Times New Roman Gras" w:hAnsi="Times New Roman Gras"/>
          <w:b/>
          <w:smallCaps/>
          <w:color w:val="000000"/>
          <w:sz w:val="24"/>
          <w:szCs w:val="24"/>
        </w:rPr>
      </w:pPr>
    </w:p>
    <w:p w14:paraId="663CF19E" w14:textId="77777777" w:rsidR="000F0DD0" w:rsidRPr="00211B43" w:rsidRDefault="000F0DD0">
      <w:pPr>
        <w:jc w:val="center"/>
        <w:rPr>
          <w:rFonts w:ascii="Times New Roman Gras" w:hAnsi="Times New Roman Gras"/>
          <w:b/>
          <w:smallCaps/>
          <w:color w:val="000000"/>
          <w:sz w:val="24"/>
          <w:szCs w:val="24"/>
        </w:rPr>
      </w:pPr>
    </w:p>
    <w:p w14:paraId="4B0E3189" w14:textId="77777777" w:rsidR="00B050AF" w:rsidRPr="00211B43" w:rsidRDefault="00B050AF">
      <w:pPr>
        <w:jc w:val="center"/>
        <w:rPr>
          <w:rFonts w:ascii="Times New Roman Gras" w:hAnsi="Times New Roman Gras"/>
          <w:b/>
          <w:smallCaps/>
          <w:color w:val="000000"/>
          <w:sz w:val="24"/>
          <w:szCs w:val="24"/>
        </w:rPr>
      </w:pPr>
    </w:p>
    <w:p w14:paraId="54E5D223" w14:textId="1712DE3F" w:rsidR="00E359F9" w:rsidRDefault="00E359F9" w:rsidP="0057118D">
      <w:pPr>
        <w:keepLines/>
        <w:suppressLineNumbers/>
        <w:suppressAutoHyphens/>
        <w:spacing w:after="200"/>
        <w:jc w:val="center"/>
        <w:rPr>
          <w:ins w:id="1" w:author="BELLOIR Natacha TSEF 2CL" w:date="2025-09-11T17:02:00Z"/>
          <w:rFonts w:ascii="Arial" w:hAnsi="Arial" w:cs="Arial"/>
          <w:color w:val="3366FF"/>
        </w:rPr>
      </w:pPr>
      <w:ins w:id="2" w:author="BELLOIR Natacha TSEF 2CL" w:date="2025-09-11T17:02:00Z">
        <w:r w:rsidRPr="0093104F">
          <w:rPr>
            <w:rFonts w:ascii="Arial" w:hAnsi="Arial" w:cs="Arial"/>
            <w:b/>
            <w:szCs w:val="24"/>
          </w:rPr>
          <w:t>CENTRE DE DETENTE DU CAP BRUN</w:t>
        </w:r>
      </w:ins>
    </w:p>
    <w:p w14:paraId="459E23EE" w14:textId="1B98EDC1" w:rsidR="0057118D" w:rsidDel="00E359F9" w:rsidRDefault="00E359F9" w:rsidP="0057118D">
      <w:pPr>
        <w:keepLines/>
        <w:suppressLineNumbers/>
        <w:suppressAutoHyphens/>
        <w:spacing w:after="200"/>
        <w:jc w:val="center"/>
        <w:rPr>
          <w:del w:id="3" w:author="BELLOIR Natacha TSEF 2CL" w:date="2025-09-11T17:02:00Z"/>
          <w:rFonts w:ascii="Arial" w:hAnsi="Arial" w:cs="Arial"/>
          <w:b/>
          <w:bCs/>
        </w:rPr>
      </w:pPr>
      <w:ins w:id="4" w:author="BELLOIR Natacha TSEF 2CL" w:date="2025-09-11T17:02:00Z">
        <w:r>
          <w:rPr>
            <w:rFonts w:ascii="Arial" w:hAnsi="Arial" w:cs="Arial"/>
            <w:b/>
            <w:szCs w:val="24"/>
          </w:rPr>
          <w:t>Mise en sécurité et embellissement du Cap Brun – Rénovation de la piscine</w:t>
        </w:r>
        <w:r w:rsidRPr="00211B43" w:rsidDel="00E359F9">
          <w:rPr>
            <w:b/>
            <w:color w:val="000000"/>
            <w:sz w:val="28"/>
            <w:szCs w:val="28"/>
          </w:rPr>
          <w:t xml:space="preserve"> </w:t>
        </w:r>
      </w:ins>
      <w:del w:id="5" w:author="BELLOIR Natacha TSEF 2CL" w:date="2025-09-11T17:02:00Z">
        <w:r w:rsidR="000F0DD0" w:rsidRPr="00211B43" w:rsidDel="00E359F9">
          <w:rPr>
            <w:b/>
            <w:color w:val="000000"/>
            <w:sz w:val="28"/>
            <w:szCs w:val="28"/>
          </w:rPr>
          <w:delText>TOULON  -</w:delText>
        </w:r>
        <w:r w:rsidR="002354B9" w:rsidDel="00E359F9">
          <w:rPr>
            <w:b/>
            <w:color w:val="000000"/>
            <w:sz w:val="28"/>
            <w:szCs w:val="28"/>
          </w:rPr>
          <w:delText xml:space="preserve"> </w:delText>
        </w:r>
        <w:r w:rsidR="0057118D" w:rsidDel="00E359F9">
          <w:rPr>
            <w:rFonts w:ascii="Arial" w:hAnsi="Arial" w:cs="Arial"/>
            <w:b/>
            <w:bCs/>
          </w:rPr>
          <w:delText>CENTRE DE DETENTE DU CAP BRUN</w:delText>
        </w:r>
      </w:del>
    </w:p>
    <w:p w14:paraId="60E23504" w14:textId="0A5A4A9C" w:rsidR="00B050AF" w:rsidRDefault="0057118D" w:rsidP="0057118D">
      <w:pPr>
        <w:keepLines/>
        <w:suppressLineNumbers/>
        <w:suppressAutoHyphens/>
        <w:spacing w:after="200"/>
        <w:jc w:val="center"/>
        <w:rPr>
          <w:rFonts w:ascii="Arial" w:hAnsi="Arial"/>
        </w:rPr>
      </w:pPr>
      <w:del w:id="6" w:author="BELLOIR Natacha TSEF 2CL" w:date="2025-09-11T17:02:00Z">
        <w:r w:rsidDel="00E359F9">
          <w:rPr>
            <w:rFonts w:ascii="Arial" w:hAnsi="Arial" w:cs="Arial"/>
            <w:b/>
            <w:szCs w:val="24"/>
          </w:rPr>
          <w:delText>Remplacement d’un escalier permettant l’accès aux restanques</w:delText>
        </w:r>
        <w:r w:rsidDel="00E359F9">
          <w:rPr>
            <w:rFonts w:ascii="Arial" w:hAnsi="Arial"/>
          </w:rPr>
          <w:delText xml:space="preserve"> </w:delText>
        </w:r>
      </w:del>
    </w:p>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94241E" w14:paraId="08305018" w14:textId="77777777" w:rsidTr="00D70CB6">
        <w:trPr>
          <w:cantSplit/>
          <w:jc w:val="center"/>
        </w:trPr>
        <w:tc>
          <w:tcPr>
            <w:tcW w:w="433" w:type="dxa"/>
            <w:tcBorders>
              <w:top w:val="single" w:sz="12" w:space="0" w:color="auto"/>
              <w:left w:val="single" w:sz="12" w:space="0" w:color="auto"/>
              <w:bottom w:val="single" w:sz="12" w:space="0" w:color="auto"/>
              <w:right w:val="single" w:sz="12" w:space="0" w:color="auto"/>
            </w:tcBorders>
          </w:tcPr>
          <w:p w14:paraId="6118C812" w14:textId="26A229D8"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50" w:type="dxa"/>
            <w:tcBorders>
              <w:top w:val="single" w:sz="12" w:space="0" w:color="auto"/>
              <w:left w:val="nil"/>
              <w:bottom w:val="single" w:sz="12" w:space="0" w:color="auto"/>
              <w:right w:val="single" w:sz="12" w:space="0" w:color="auto"/>
            </w:tcBorders>
          </w:tcPr>
          <w:p w14:paraId="0EC050C7" w14:textId="79D158EC"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8" w:type="dxa"/>
            <w:tcBorders>
              <w:top w:val="single" w:sz="12" w:space="0" w:color="auto"/>
              <w:left w:val="nil"/>
              <w:bottom w:val="single" w:sz="12" w:space="0" w:color="auto"/>
              <w:right w:val="single" w:sz="12" w:space="0" w:color="auto"/>
            </w:tcBorders>
          </w:tcPr>
          <w:p w14:paraId="02E7ADE6" w14:textId="7F3485A7"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66" w:type="dxa"/>
            <w:tcBorders>
              <w:top w:val="single" w:sz="12" w:space="0" w:color="auto"/>
              <w:left w:val="nil"/>
              <w:bottom w:val="single" w:sz="12" w:space="0" w:color="auto"/>
              <w:right w:val="single" w:sz="12" w:space="0" w:color="auto"/>
            </w:tcBorders>
          </w:tcPr>
          <w:p w14:paraId="0D070E99" w14:textId="06052CF6" w:rsidR="0094241E" w:rsidRDefault="00E359F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ins w:id="7" w:author="BELLOIR Natacha TSEF 2CL" w:date="2025-09-11T17:01:00Z">
              <w:r>
                <w:rPr>
                  <w:b/>
                  <w:sz w:val="22"/>
                  <w:szCs w:val="22"/>
                </w:rPr>
                <w:t>5</w:t>
              </w:r>
            </w:ins>
            <w:del w:id="8" w:author="BELLOIR Natacha TSEF 2CL" w:date="2025-09-11T17:01:00Z">
              <w:r w:rsidR="002354B9" w:rsidDel="00E359F9">
                <w:rPr>
                  <w:b/>
                  <w:sz w:val="22"/>
                  <w:szCs w:val="22"/>
                </w:rPr>
                <w:delText>4</w:delText>
              </w:r>
            </w:del>
          </w:p>
        </w:tc>
        <w:tc>
          <w:tcPr>
            <w:tcW w:w="2251" w:type="dxa"/>
            <w:tcBorders>
              <w:top w:val="single" w:sz="12" w:space="0" w:color="auto"/>
              <w:left w:val="nil"/>
              <w:bottom w:val="single" w:sz="12" w:space="0" w:color="auto"/>
              <w:right w:val="single" w:sz="12" w:space="0" w:color="auto"/>
            </w:tcBorders>
          </w:tcPr>
          <w:p w14:paraId="62C7C658" w14:textId="77777777" w:rsidR="0094241E" w:rsidRDefault="0094241E"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rPr>
              <w:t>ESID-TLN</w:t>
            </w:r>
          </w:p>
        </w:tc>
        <w:tc>
          <w:tcPr>
            <w:tcW w:w="573" w:type="dxa"/>
            <w:tcBorders>
              <w:top w:val="single" w:sz="12" w:space="0" w:color="auto"/>
              <w:left w:val="single" w:sz="12" w:space="0" w:color="auto"/>
              <w:bottom w:val="single" w:sz="12" w:space="0" w:color="auto"/>
              <w:right w:val="single" w:sz="12" w:space="0" w:color="auto"/>
            </w:tcBorders>
          </w:tcPr>
          <w:p w14:paraId="251108BC" w14:textId="524044DA" w:rsidR="0094241E" w:rsidRDefault="0013052D"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6" w:type="dxa"/>
            <w:tcBorders>
              <w:top w:val="single" w:sz="12" w:space="0" w:color="auto"/>
              <w:left w:val="single" w:sz="12" w:space="0" w:color="auto"/>
              <w:bottom w:val="single" w:sz="12" w:space="0" w:color="auto"/>
              <w:right w:val="single" w:sz="12" w:space="0" w:color="auto"/>
            </w:tcBorders>
          </w:tcPr>
          <w:p w14:paraId="1988D8A2" w14:textId="3ED9BC16" w:rsidR="0094241E" w:rsidRDefault="00E359F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ins w:id="9" w:author="BELLOIR Natacha TSEF 2CL" w:date="2025-09-11T17:01:00Z">
              <w:r>
                <w:rPr>
                  <w:b/>
                  <w:sz w:val="22"/>
                  <w:szCs w:val="22"/>
                </w:rPr>
                <w:t>5</w:t>
              </w:r>
            </w:ins>
            <w:del w:id="10" w:author="BELLOIR Natacha TSEF 2CL" w:date="2025-09-11T17:01:00Z">
              <w:r w:rsidR="0013052D" w:rsidDel="00E359F9">
                <w:rPr>
                  <w:b/>
                  <w:sz w:val="22"/>
                  <w:szCs w:val="22"/>
                </w:rPr>
                <w:delText>6</w:delText>
              </w:r>
            </w:del>
          </w:p>
        </w:tc>
        <w:tc>
          <w:tcPr>
            <w:tcW w:w="568" w:type="dxa"/>
            <w:tcBorders>
              <w:top w:val="single" w:sz="12" w:space="0" w:color="auto"/>
              <w:left w:val="single" w:sz="12" w:space="0" w:color="auto"/>
              <w:bottom w:val="single" w:sz="12" w:space="0" w:color="auto"/>
              <w:right w:val="single" w:sz="12" w:space="0" w:color="auto"/>
            </w:tcBorders>
          </w:tcPr>
          <w:p w14:paraId="31EB8B81" w14:textId="7D3428E8" w:rsidR="0094241E" w:rsidRDefault="00E359F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ins w:id="11" w:author="BELLOIR Natacha TSEF 2CL" w:date="2025-09-11T17:01:00Z">
              <w:r>
                <w:rPr>
                  <w:b/>
                  <w:sz w:val="22"/>
                  <w:szCs w:val="22"/>
                </w:rPr>
                <w:t>1</w:t>
              </w:r>
            </w:ins>
            <w:del w:id="12" w:author="BELLOIR Natacha TSEF 2CL" w:date="2025-09-11T17:01:00Z">
              <w:r w:rsidR="0013052D" w:rsidDel="00E359F9">
                <w:rPr>
                  <w:b/>
                  <w:sz w:val="22"/>
                  <w:szCs w:val="22"/>
                </w:rPr>
                <w:delText>9</w:delText>
              </w:r>
            </w:del>
          </w:p>
        </w:tc>
        <w:tc>
          <w:tcPr>
            <w:tcW w:w="566" w:type="dxa"/>
            <w:tcBorders>
              <w:top w:val="single" w:sz="12" w:space="0" w:color="auto"/>
              <w:left w:val="nil"/>
              <w:bottom w:val="single" w:sz="12" w:space="0" w:color="auto"/>
              <w:right w:val="single" w:sz="12" w:space="0" w:color="auto"/>
            </w:tcBorders>
          </w:tcPr>
          <w:p w14:paraId="3453A6BC" w14:textId="78D6BC48" w:rsidR="0094241E" w:rsidRDefault="0013052D"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3</w:t>
            </w:r>
          </w:p>
        </w:tc>
      </w:tr>
    </w:tbl>
    <w:p w14:paraId="407D5B5F" w14:textId="77777777" w:rsidR="0094241E" w:rsidRDefault="0094241E" w:rsidP="0094241E">
      <w:pPr>
        <w:spacing w:before="240" w:after="120"/>
        <w:jc w:val="center"/>
        <w:rPr>
          <w:rFonts w:ascii="Arial" w:hAnsi="Arial"/>
        </w:rPr>
      </w:pPr>
      <w:r>
        <w:rPr>
          <w:rFonts w:ascii="Arial" w:hAnsi="Arial"/>
        </w:rPr>
        <w:t>_____</w:t>
      </w:r>
    </w:p>
    <w:p w14:paraId="24271D43" w14:textId="77777777" w:rsidR="0094241E" w:rsidRDefault="0094241E" w:rsidP="0094241E">
      <w:pPr>
        <w:spacing w:before="120" w:after="240"/>
        <w:jc w:val="center"/>
        <w:rPr>
          <w:rFonts w:ascii="Arial" w:hAnsi="Arial"/>
        </w:rPr>
      </w:pPr>
    </w:p>
    <w:p w14:paraId="0B9A4D56" w14:textId="77777777" w:rsidR="00B050AF" w:rsidRPr="000F0DD0" w:rsidRDefault="00B050AF">
      <w:pPr>
        <w:spacing w:before="120"/>
        <w:jc w:val="center"/>
        <w:rPr>
          <w:rFonts w:ascii="Arial" w:hAnsi="Arial"/>
          <w:b/>
          <w:u w:val="single"/>
        </w:rPr>
      </w:pPr>
      <w:r w:rsidRPr="000F0DD0">
        <w:rPr>
          <w:rFonts w:ascii="Arial" w:hAnsi="Arial"/>
          <w:b/>
          <w:u w:val="single"/>
        </w:rPr>
        <w:t>ETAT DES PRIX FORFAITAIRES</w:t>
      </w:r>
    </w:p>
    <w:p w14:paraId="3995A659" w14:textId="77777777" w:rsidR="00B050AF" w:rsidRPr="000F0DD0" w:rsidRDefault="00B050AF">
      <w:pPr>
        <w:spacing w:before="120"/>
        <w:jc w:val="center"/>
        <w:rPr>
          <w:rFonts w:ascii="Arial" w:hAnsi="Arial"/>
          <w:b/>
          <w:u w:val="single"/>
        </w:rPr>
      </w:pPr>
      <w:r w:rsidRPr="000F0DD0">
        <w:rPr>
          <w:rFonts w:ascii="Arial" w:hAnsi="Arial"/>
          <w:b/>
          <w:u w:val="single"/>
        </w:rPr>
        <w:t>DETAIL ESTIMATIF</w:t>
      </w:r>
    </w:p>
    <w:p w14:paraId="3D1B7076" w14:textId="77777777" w:rsidR="00B050AF" w:rsidRDefault="00B050AF" w:rsidP="0094241E">
      <w:pPr>
        <w:spacing w:before="240" w:after="120"/>
        <w:jc w:val="center"/>
        <w:rPr>
          <w:rFonts w:ascii="Arial" w:hAnsi="Arial"/>
        </w:rPr>
      </w:pPr>
      <w:r>
        <w:rPr>
          <w:rFonts w:ascii="Arial" w:hAnsi="Arial"/>
        </w:rPr>
        <w:t>_____</w:t>
      </w:r>
    </w:p>
    <w:p w14:paraId="60B62752" w14:textId="77777777" w:rsidR="00B050AF" w:rsidRDefault="00B050AF">
      <w:pPr>
        <w:spacing w:before="240" w:after="240"/>
        <w:ind w:firstLine="1701"/>
        <w:rPr>
          <w:rFonts w:ascii="Arial" w:hAnsi="Arial"/>
        </w:rPr>
      </w:pPr>
      <w:r>
        <w:rPr>
          <w:rFonts w:ascii="Arial" w:hAnsi="Arial"/>
        </w:rPr>
        <w:t>L'état des prix forfaitaires est constitué par le mode d'évaluation des ouvrages et les 4 premières colonnes du tableau ci-après.</w:t>
      </w:r>
    </w:p>
    <w:p w14:paraId="470F676E" w14:textId="77777777" w:rsidR="00B050AF" w:rsidRDefault="00B050AF">
      <w:pPr>
        <w:spacing w:before="240" w:after="240"/>
        <w:ind w:firstLine="1701"/>
        <w:rPr>
          <w:rFonts w:ascii="Arial" w:hAnsi="Arial"/>
        </w:rPr>
      </w:pPr>
      <w:r>
        <w:rPr>
          <w:rFonts w:ascii="Arial" w:hAnsi="Arial"/>
        </w:rPr>
        <w:t>Le détail estimatif est constitué par le tableau ci-après.</w:t>
      </w:r>
    </w:p>
    <w:p w14:paraId="34FFBD5B" w14:textId="77777777" w:rsidR="0094241E" w:rsidRDefault="0094241E">
      <w:pPr>
        <w:spacing w:before="240" w:after="240"/>
        <w:ind w:firstLine="1701"/>
        <w:rPr>
          <w:rFonts w:ascii="Arial" w:hAnsi="Arial"/>
        </w:rPr>
      </w:pPr>
    </w:p>
    <w:p w14:paraId="52101018" w14:textId="77777777" w:rsidR="0094241E" w:rsidRDefault="0094241E">
      <w:pPr>
        <w:spacing w:before="240" w:after="240"/>
        <w:ind w:firstLine="1701"/>
        <w:rPr>
          <w:rFonts w:ascii="Arial" w:hAnsi="Arial"/>
        </w:rPr>
      </w:pPr>
    </w:p>
    <w:p w14:paraId="4D463FDC" w14:textId="77777777" w:rsidR="0094241E" w:rsidRDefault="0094241E">
      <w:pPr>
        <w:spacing w:before="240" w:after="240"/>
        <w:ind w:firstLine="1701"/>
        <w:rPr>
          <w:rFonts w:ascii="Arial" w:hAnsi="Arial"/>
        </w:rPr>
      </w:pPr>
    </w:p>
    <w:p w14:paraId="1B0CBE48" w14:textId="77777777" w:rsidR="0094241E" w:rsidRDefault="0094241E">
      <w:pPr>
        <w:spacing w:before="240" w:after="240"/>
        <w:ind w:firstLine="1701"/>
        <w:rPr>
          <w:rFonts w:ascii="Arial" w:hAnsi="Arial"/>
        </w:rPr>
      </w:pPr>
    </w:p>
    <w:p w14:paraId="7F8972E7" w14:textId="3365DDDC" w:rsidR="00B050AF" w:rsidRDefault="00B050AF" w:rsidP="002354B9">
      <w:pPr>
        <w:tabs>
          <w:tab w:val="left" w:pos="6238"/>
        </w:tabs>
        <w:spacing w:before="1680" w:after="720"/>
        <w:jc w:val="center"/>
        <w:rPr>
          <w:rFonts w:ascii="Arial" w:hAnsi="Arial"/>
        </w:rPr>
      </w:pPr>
      <w:r>
        <w:rPr>
          <w:rFonts w:ascii="Arial" w:hAnsi="Arial"/>
        </w:rPr>
        <w:br w:type="page"/>
      </w:r>
    </w:p>
    <w:p w14:paraId="5709F7A3" w14:textId="77777777" w:rsidR="00211B43" w:rsidRDefault="00211B43">
      <w:pPr>
        <w:tabs>
          <w:tab w:val="left" w:pos="6238"/>
        </w:tabs>
        <w:spacing w:before="120"/>
        <w:rPr>
          <w:rFonts w:ascii="Arial" w:hAnsi="Arial"/>
        </w:rPr>
        <w:sectPr w:rsidR="00211B43" w:rsidSect="00CA57BF">
          <w:headerReference w:type="default" r:id="rId12"/>
          <w:footerReference w:type="default" r:id="rId13"/>
          <w:headerReference w:type="first" r:id="rId14"/>
          <w:footerReference w:type="first" r:id="rId15"/>
          <w:pgSz w:w="11907" w:h="16840" w:code="9"/>
          <w:pgMar w:top="1134" w:right="1134" w:bottom="567" w:left="1701" w:header="720" w:footer="35" w:gutter="0"/>
          <w:paperSrc w:first="15" w:other="15"/>
          <w:cols w:space="720"/>
        </w:sectPr>
      </w:pPr>
    </w:p>
    <w:tbl>
      <w:tblPr>
        <w:tblW w:w="15027" w:type="dxa"/>
        <w:tblLayout w:type="fixed"/>
        <w:tblCellMar>
          <w:left w:w="70" w:type="dxa"/>
          <w:right w:w="70" w:type="dxa"/>
        </w:tblCellMar>
        <w:tblLook w:val="0000" w:firstRow="0" w:lastRow="0" w:firstColumn="0" w:lastColumn="0" w:noHBand="0" w:noVBand="0"/>
      </w:tblPr>
      <w:tblGrid>
        <w:gridCol w:w="1204"/>
        <w:gridCol w:w="4111"/>
        <w:gridCol w:w="3402"/>
        <w:gridCol w:w="992"/>
        <w:gridCol w:w="2127"/>
        <w:gridCol w:w="1064"/>
        <w:gridCol w:w="2127"/>
      </w:tblGrid>
      <w:tr w:rsidR="00B050AF" w:rsidDel="005A1CFA" w14:paraId="1DF6197D" w14:textId="7492DB85">
        <w:trPr>
          <w:cantSplit/>
          <w:del w:id="13" w:author="SAUSSET MAXIME ASC NIV 1 OT" w:date="2024-09-19T16:04:00Z"/>
        </w:trPr>
        <w:tc>
          <w:tcPr>
            <w:tcW w:w="11836" w:type="dxa"/>
            <w:gridSpan w:val="5"/>
            <w:tcBorders>
              <w:top w:val="single" w:sz="6" w:space="0" w:color="auto"/>
              <w:left w:val="single" w:sz="6" w:space="0" w:color="auto"/>
              <w:bottom w:val="single" w:sz="6" w:space="0" w:color="auto"/>
            </w:tcBorders>
          </w:tcPr>
          <w:tbl>
            <w:tblPr>
              <w:tblW w:w="15027" w:type="dxa"/>
              <w:tblLayout w:type="fixed"/>
              <w:tblCellMar>
                <w:left w:w="70" w:type="dxa"/>
                <w:right w:w="70" w:type="dxa"/>
              </w:tblCellMar>
              <w:tblLook w:val="0000" w:firstRow="0" w:lastRow="0" w:firstColumn="0" w:lastColumn="0" w:noHBand="0" w:noVBand="0"/>
            </w:tblPr>
            <w:tblGrid>
              <w:gridCol w:w="1204"/>
              <w:gridCol w:w="4111"/>
              <w:gridCol w:w="3402"/>
              <w:gridCol w:w="992"/>
              <w:gridCol w:w="2127"/>
              <w:gridCol w:w="1064"/>
              <w:gridCol w:w="2127"/>
            </w:tblGrid>
            <w:tr w:rsidR="005A1CFA" w14:paraId="2E055774" w14:textId="77777777" w:rsidTr="00796505">
              <w:trPr>
                <w:cantSplit/>
                <w:ins w:id="14" w:author="SAUSSET MAXIME ASC NIV 1 OT" w:date="2024-09-19T16:04:00Z"/>
              </w:trPr>
              <w:tc>
                <w:tcPr>
                  <w:tcW w:w="11836" w:type="dxa"/>
                  <w:gridSpan w:val="5"/>
                  <w:tcBorders>
                    <w:top w:val="single" w:sz="6" w:space="0" w:color="auto"/>
                    <w:left w:val="single" w:sz="6" w:space="0" w:color="auto"/>
                    <w:bottom w:val="single" w:sz="6" w:space="0" w:color="auto"/>
                  </w:tcBorders>
                </w:tcPr>
                <w:p w14:paraId="52F568F2" w14:textId="77777777" w:rsidR="005A1CFA" w:rsidRDefault="005A1CFA" w:rsidP="00796505">
                  <w:pPr>
                    <w:spacing w:before="120" w:after="120"/>
                    <w:ind w:left="3969"/>
                    <w:jc w:val="center"/>
                    <w:rPr>
                      <w:ins w:id="15" w:author="SAUSSET MAXIME ASC NIV 1 OT" w:date="2024-09-19T16:04:00Z"/>
                      <w:rFonts w:ascii="Arial" w:hAnsi="Arial"/>
                    </w:rPr>
                  </w:pPr>
                  <w:ins w:id="16" w:author="SAUSSET MAXIME ASC NIV 1 OT" w:date="2024-09-19T16:04:00Z">
                    <w:r>
                      <w:rPr>
                        <w:rFonts w:ascii="Arial" w:hAnsi="Arial"/>
                      </w:rPr>
                      <w:lastRenderedPageBreak/>
                      <w:t>DETAIL ESTIMATIF</w:t>
                    </w:r>
                  </w:ins>
                </w:p>
              </w:tc>
              <w:tc>
                <w:tcPr>
                  <w:tcW w:w="3191" w:type="dxa"/>
                  <w:gridSpan w:val="2"/>
                  <w:tcBorders>
                    <w:top w:val="single" w:sz="6" w:space="0" w:color="auto"/>
                    <w:right w:val="single" w:sz="4" w:space="0" w:color="auto"/>
                  </w:tcBorders>
                </w:tcPr>
                <w:p w14:paraId="2BC7E0BC" w14:textId="77777777" w:rsidR="005A1CFA" w:rsidRDefault="005A1CFA" w:rsidP="00796505">
                  <w:pPr>
                    <w:spacing w:before="120" w:after="120"/>
                    <w:jc w:val="center"/>
                    <w:rPr>
                      <w:ins w:id="17" w:author="SAUSSET MAXIME ASC NIV 1 OT" w:date="2024-09-19T16:04:00Z"/>
                      <w:rFonts w:ascii="Arial" w:hAnsi="Arial"/>
                    </w:rPr>
                  </w:pPr>
                </w:p>
              </w:tc>
            </w:tr>
            <w:tr w:rsidR="005A1CFA" w14:paraId="407F2A8B" w14:textId="77777777" w:rsidTr="00796505">
              <w:trPr>
                <w:cantSplit/>
                <w:ins w:id="18" w:author="SAUSSET MAXIME ASC NIV 1 OT" w:date="2024-09-19T16:04:00Z"/>
              </w:trPr>
              <w:tc>
                <w:tcPr>
                  <w:tcW w:w="11836" w:type="dxa"/>
                  <w:gridSpan w:val="5"/>
                  <w:tcBorders>
                    <w:top w:val="single" w:sz="6" w:space="0" w:color="auto"/>
                    <w:left w:val="single" w:sz="6" w:space="0" w:color="auto"/>
                    <w:bottom w:val="single" w:sz="4" w:space="0" w:color="auto"/>
                    <w:right w:val="single" w:sz="6" w:space="0" w:color="auto"/>
                  </w:tcBorders>
                </w:tcPr>
                <w:p w14:paraId="1DF8B7BD" w14:textId="77777777" w:rsidR="005A1CFA" w:rsidRDefault="005A1CFA" w:rsidP="00796505">
                  <w:pPr>
                    <w:spacing w:before="120" w:after="120"/>
                    <w:jc w:val="center"/>
                    <w:rPr>
                      <w:ins w:id="19" w:author="SAUSSET MAXIME ASC NIV 1 OT" w:date="2024-09-19T16:04:00Z"/>
                      <w:rFonts w:ascii="Arial" w:hAnsi="Arial"/>
                    </w:rPr>
                  </w:pPr>
                  <w:ins w:id="20" w:author="SAUSSET MAXIME ASC NIV 1 OT" w:date="2024-09-19T16:04:00Z">
                    <w:r>
                      <w:rPr>
                        <w:rFonts w:ascii="Arial" w:hAnsi="Arial"/>
                      </w:rPr>
                      <w:t>ETAT DES PRIX FORFAITAIRES – BORDEREAU DES PRIX UNITAIRES</w:t>
                    </w:r>
                  </w:ins>
                </w:p>
              </w:tc>
              <w:tc>
                <w:tcPr>
                  <w:tcW w:w="3191" w:type="dxa"/>
                  <w:gridSpan w:val="2"/>
                  <w:tcBorders>
                    <w:left w:val="single" w:sz="6" w:space="0" w:color="auto"/>
                    <w:bottom w:val="single" w:sz="4" w:space="0" w:color="auto"/>
                    <w:right w:val="single" w:sz="4" w:space="0" w:color="auto"/>
                  </w:tcBorders>
                </w:tcPr>
                <w:p w14:paraId="69AD82C8" w14:textId="77777777" w:rsidR="005A1CFA" w:rsidRDefault="005A1CFA" w:rsidP="00796505">
                  <w:pPr>
                    <w:spacing w:before="120" w:after="120"/>
                    <w:jc w:val="center"/>
                    <w:rPr>
                      <w:ins w:id="21" w:author="SAUSSET MAXIME ASC NIV 1 OT" w:date="2024-09-19T16:04:00Z"/>
                    </w:rPr>
                  </w:pPr>
                </w:p>
              </w:tc>
            </w:tr>
            <w:tr w:rsidR="005A1CFA" w14:paraId="034822DD" w14:textId="77777777" w:rsidTr="00796505">
              <w:trPr>
                <w:cantSplit/>
                <w:ins w:id="22"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698FE1F2" w14:textId="77777777" w:rsidR="005A1CFA" w:rsidRDefault="005A1CFA" w:rsidP="00796505">
                  <w:pPr>
                    <w:spacing w:before="120" w:after="120"/>
                    <w:jc w:val="center"/>
                    <w:rPr>
                      <w:ins w:id="23" w:author="SAUSSET MAXIME ASC NIV 1 OT" w:date="2024-09-19T16:04:00Z"/>
                      <w:rFonts w:ascii="Arial" w:hAnsi="Arial"/>
                    </w:rPr>
                  </w:pPr>
                  <w:ins w:id="24" w:author="SAUSSET MAXIME ASC NIV 1 OT" w:date="2024-09-19T16:04:00Z">
                    <w:r>
                      <w:rPr>
                        <w:rFonts w:ascii="Arial" w:hAnsi="Arial"/>
                      </w:rPr>
                      <w:t>N° des prix</w:t>
                    </w:r>
                  </w:ins>
                </w:p>
              </w:tc>
              <w:tc>
                <w:tcPr>
                  <w:tcW w:w="7513" w:type="dxa"/>
                  <w:gridSpan w:val="2"/>
                  <w:tcBorders>
                    <w:top w:val="single" w:sz="4" w:space="0" w:color="auto"/>
                    <w:left w:val="single" w:sz="4" w:space="0" w:color="auto"/>
                    <w:bottom w:val="single" w:sz="4" w:space="0" w:color="auto"/>
                    <w:right w:val="single" w:sz="4" w:space="0" w:color="auto"/>
                  </w:tcBorders>
                </w:tcPr>
                <w:p w14:paraId="4FDBFDBE" w14:textId="77777777" w:rsidR="005A1CFA" w:rsidRDefault="005A1CFA" w:rsidP="00796505">
                  <w:pPr>
                    <w:spacing w:before="120" w:after="120"/>
                    <w:jc w:val="center"/>
                    <w:rPr>
                      <w:ins w:id="25" w:author="SAUSSET MAXIME ASC NIV 1 OT" w:date="2024-09-19T16:04:00Z"/>
                      <w:rFonts w:ascii="Arial" w:hAnsi="Arial"/>
                    </w:rPr>
                  </w:pPr>
                  <w:ins w:id="26" w:author="SAUSSET MAXIME ASC NIV 1 OT" w:date="2024-09-19T16:04:00Z">
                    <w:r>
                      <w:rPr>
                        <w:rFonts w:ascii="Arial" w:hAnsi="Arial"/>
                      </w:rPr>
                      <w:t>Désignation des prestations</w:t>
                    </w:r>
                  </w:ins>
                </w:p>
              </w:tc>
              <w:tc>
                <w:tcPr>
                  <w:tcW w:w="992" w:type="dxa"/>
                  <w:tcBorders>
                    <w:top w:val="single" w:sz="4" w:space="0" w:color="auto"/>
                    <w:left w:val="single" w:sz="4" w:space="0" w:color="auto"/>
                    <w:bottom w:val="single" w:sz="4" w:space="0" w:color="auto"/>
                    <w:right w:val="single" w:sz="4" w:space="0" w:color="auto"/>
                  </w:tcBorders>
                </w:tcPr>
                <w:p w14:paraId="45A25364" w14:textId="77777777" w:rsidR="005A1CFA" w:rsidRDefault="005A1CFA" w:rsidP="00796505">
                  <w:pPr>
                    <w:spacing w:before="120" w:after="120"/>
                    <w:jc w:val="center"/>
                    <w:rPr>
                      <w:ins w:id="27" w:author="SAUSSET MAXIME ASC NIV 1 OT" w:date="2024-09-19T16:04:00Z"/>
                      <w:rFonts w:ascii="Arial" w:hAnsi="Arial"/>
                    </w:rPr>
                  </w:pPr>
                  <w:ins w:id="28" w:author="SAUSSET MAXIME ASC NIV 1 OT" w:date="2024-09-19T16:04:00Z">
                    <w:r>
                      <w:rPr>
                        <w:rFonts w:ascii="Arial" w:hAnsi="Arial"/>
                      </w:rPr>
                      <w:t>Unité</w:t>
                    </w:r>
                  </w:ins>
                </w:p>
              </w:tc>
              <w:tc>
                <w:tcPr>
                  <w:tcW w:w="2127" w:type="dxa"/>
                  <w:tcBorders>
                    <w:top w:val="single" w:sz="4" w:space="0" w:color="auto"/>
                    <w:left w:val="single" w:sz="4" w:space="0" w:color="auto"/>
                    <w:bottom w:val="single" w:sz="4" w:space="0" w:color="auto"/>
                    <w:right w:val="single" w:sz="4" w:space="0" w:color="auto"/>
                  </w:tcBorders>
                </w:tcPr>
                <w:p w14:paraId="7F65F658" w14:textId="77777777" w:rsidR="005A1CFA" w:rsidRDefault="005A1CFA" w:rsidP="00796505">
                  <w:pPr>
                    <w:spacing w:before="120" w:after="120"/>
                    <w:jc w:val="center"/>
                    <w:rPr>
                      <w:ins w:id="29" w:author="SAUSSET MAXIME ASC NIV 1 OT" w:date="2024-09-19T16:04:00Z"/>
                      <w:rFonts w:ascii="Arial" w:hAnsi="Arial"/>
                    </w:rPr>
                  </w:pPr>
                  <w:ins w:id="30" w:author="SAUSSET MAXIME ASC NIV 1 OT" w:date="2024-09-19T16:04:00Z">
                    <w:r>
                      <w:rPr>
                        <w:rFonts w:ascii="Arial" w:hAnsi="Arial"/>
                      </w:rPr>
                      <w:t>Prix à appliquer</w:t>
                    </w:r>
                  </w:ins>
                </w:p>
              </w:tc>
              <w:tc>
                <w:tcPr>
                  <w:tcW w:w="1064" w:type="dxa"/>
                  <w:tcBorders>
                    <w:top w:val="single" w:sz="4" w:space="0" w:color="auto"/>
                    <w:left w:val="single" w:sz="4" w:space="0" w:color="auto"/>
                    <w:bottom w:val="single" w:sz="4" w:space="0" w:color="auto"/>
                    <w:right w:val="single" w:sz="4" w:space="0" w:color="auto"/>
                  </w:tcBorders>
                </w:tcPr>
                <w:p w14:paraId="05A89811" w14:textId="77777777" w:rsidR="005A1CFA" w:rsidRDefault="005A1CFA" w:rsidP="00796505">
                  <w:pPr>
                    <w:spacing w:before="120" w:after="120"/>
                    <w:jc w:val="center"/>
                    <w:rPr>
                      <w:ins w:id="31" w:author="SAUSSET MAXIME ASC NIV 1 OT" w:date="2024-09-19T16:04:00Z"/>
                      <w:rFonts w:ascii="Arial" w:hAnsi="Arial"/>
                    </w:rPr>
                  </w:pPr>
                  <w:ins w:id="32" w:author="SAUSSET MAXIME ASC NIV 1 OT" w:date="2024-09-19T16:04:00Z">
                    <w:r>
                      <w:rPr>
                        <w:rFonts w:ascii="Arial" w:hAnsi="Arial"/>
                      </w:rPr>
                      <w:t>Quantités</w:t>
                    </w:r>
                  </w:ins>
                </w:p>
              </w:tc>
              <w:tc>
                <w:tcPr>
                  <w:tcW w:w="2127" w:type="dxa"/>
                  <w:tcBorders>
                    <w:top w:val="single" w:sz="4" w:space="0" w:color="auto"/>
                    <w:left w:val="single" w:sz="4" w:space="0" w:color="auto"/>
                    <w:bottom w:val="single" w:sz="4" w:space="0" w:color="auto"/>
                    <w:right w:val="single" w:sz="4" w:space="0" w:color="auto"/>
                  </w:tcBorders>
                </w:tcPr>
                <w:p w14:paraId="2FDE6EA9" w14:textId="77777777" w:rsidR="005A1CFA" w:rsidRDefault="005A1CFA" w:rsidP="00796505">
                  <w:pPr>
                    <w:spacing w:before="120" w:after="120"/>
                    <w:jc w:val="center"/>
                    <w:rPr>
                      <w:ins w:id="33" w:author="SAUSSET MAXIME ASC NIV 1 OT" w:date="2024-09-19T16:04:00Z"/>
                      <w:rFonts w:ascii="Arial" w:hAnsi="Arial"/>
                    </w:rPr>
                  </w:pPr>
                  <w:ins w:id="34" w:author="SAUSSET MAXIME ASC NIV 1 OT" w:date="2024-09-19T16:04:00Z">
                    <w:r>
                      <w:rPr>
                        <w:rFonts w:ascii="Arial" w:hAnsi="Arial"/>
                      </w:rPr>
                      <w:t>Dépenses</w:t>
                    </w:r>
                  </w:ins>
                </w:p>
              </w:tc>
            </w:tr>
            <w:tr w:rsidR="005A1CFA" w:rsidRPr="00065A57" w14:paraId="38F67FAD" w14:textId="77777777" w:rsidTr="00796505">
              <w:trPr>
                <w:cantSplit/>
                <w:trHeight w:val="100"/>
                <w:ins w:id="35"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016E271F" w14:textId="77777777" w:rsidR="005A1CFA" w:rsidRPr="003C60D0" w:rsidRDefault="005A1CFA" w:rsidP="00796505">
                  <w:pPr>
                    <w:spacing w:before="60" w:after="60"/>
                    <w:jc w:val="center"/>
                    <w:rPr>
                      <w:ins w:id="36" w:author="SAUSSET MAXIME ASC NIV 1 OT" w:date="2024-09-19T16:04:00Z"/>
                      <w:rFonts w:ascii="Arial" w:hAnsi="Arial"/>
                      <w:b/>
                    </w:rPr>
                  </w:pPr>
                  <w:ins w:id="37" w:author="SAUSSET MAXIME ASC NIV 1 OT" w:date="2024-09-19T16:04:00Z">
                    <w:r w:rsidRPr="003C60D0">
                      <w:rPr>
                        <w:rFonts w:ascii="Arial" w:hAnsi="Arial"/>
                        <w:b/>
                      </w:rPr>
                      <w:t>1</w:t>
                    </w:r>
                  </w:ins>
                </w:p>
              </w:tc>
              <w:tc>
                <w:tcPr>
                  <w:tcW w:w="7513" w:type="dxa"/>
                  <w:gridSpan w:val="2"/>
                  <w:tcBorders>
                    <w:top w:val="single" w:sz="4" w:space="0" w:color="auto"/>
                    <w:left w:val="single" w:sz="4" w:space="0" w:color="auto"/>
                    <w:bottom w:val="single" w:sz="4" w:space="0" w:color="auto"/>
                    <w:right w:val="single" w:sz="4" w:space="0" w:color="auto"/>
                  </w:tcBorders>
                </w:tcPr>
                <w:p w14:paraId="79DF7187" w14:textId="77777777" w:rsidR="005A1CFA" w:rsidRPr="0071583C" w:rsidRDefault="005A1CFA" w:rsidP="00796505">
                  <w:pPr>
                    <w:spacing w:before="60" w:after="60"/>
                    <w:rPr>
                      <w:ins w:id="38" w:author="SAUSSET MAXIME ASC NIV 1 OT" w:date="2024-09-19T16:04:00Z"/>
                      <w:rFonts w:ascii="Arial" w:hAnsi="Arial"/>
                      <w:b/>
                    </w:rPr>
                  </w:pPr>
                  <w:ins w:id="39" w:author="SAUSSET MAXIME ASC NIV 1 OT" w:date="2024-09-19T16:04:00Z">
                    <w:r>
                      <w:rPr>
                        <w:rFonts w:ascii="Arial" w:hAnsi="Arial"/>
                        <w:b/>
                      </w:rPr>
                      <w:t xml:space="preserve">Démolition de l’escalier existant et évacuation des gravats art 2.4 </w:t>
                    </w:r>
                  </w:ins>
                </w:p>
              </w:tc>
              <w:tc>
                <w:tcPr>
                  <w:tcW w:w="992" w:type="dxa"/>
                  <w:tcBorders>
                    <w:top w:val="single" w:sz="4" w:space="0" w:color="auto"/>
                    <w:left w:val="single" w:sz="4" w:space="0" w:color="auto"/>
                    <w:bottom w:val="single" w:sz="4" w:space="0" w:color="auto"/>
                    <w:right w:val="single" w:sz="4" w:space="0" w:color="auto"/>
                  </w:tcBorders>
                </w:tcPr>
                <w:p w14:paraId="0C1351C2" w14:textId="77777777" w:rsidR="005A1CFA" w:rsidRPr="003C60D0" w:rsidRDefault="005A1CFA" w:rsidP="00796505">
                  <w:pPr>
                    <w:spacing w:before="60" w:after="60"/>
                    <w:jc w:val="center"/>
                    <w:rPr>
                      <w:ins w:id="40" w:author="SAUSSET MAXIME ASC NIV 1 OT" w:date="2024-09-19T16:04:00Z"/>
                      <w:rFonts w:ascii="Arial" w:hAnsi="Arial"/>
                    </w:rPr>
                  </w:pPr>
                  <w:ins w:id="41" w:author="SAUSSET MAXIME ASC NIV 1 OT" w:date="2024-09-19T16:04:00Z">
                    <w:r w:rsidRPr="003C60D0">
                      <w:rPr>
                        <w:rFonts w:ascii="Arial" w:hAnsi="Arial"/>
                      </w:rPr>
                      <w:t>Forfait</w:t>
                    </w:r>
                  </w:ins>
                </w:p>
              </w:tc>
              <w:tc>
                <w:tcPr>
                  <w:tcW w:w="2127" w:type="dxa"/>
                  <w:tcBorders>
                    <w:top w:val="single" w:sz="4" w:space="0" w:color="auto"/>
                    <w:left w:val="single" w:sz="4" w:space="0" w:color="auto"/>
                    <w:bottom w:val="single" w:sz="4" w:space="0" w:color="auto"/>
                    <w:right w:val="single" w:sz="4" w:space="0" w:color="auto"/>
                  </w:tcBorders>
                </w:tcPr>
                <w:p w14:paraId="5C3440BD" w14:textId="77777777" w:rsidR="005A1CFA" w:rsidRPr="00065A57" w:rsidRDefault="005A1CFA" w:rsidP="00796505">
                  <w:pPr>
                    <w:spacing w:before="60" w:after="60"/>
                    <w:ind w:right="170"/>
                    <w:jc w:val="right"/>
                    <w:rPr>
                      <w:ins w:id="42" w:author="SAUSSET MAXIME ASC NIV 1 OT" w:date="2024-09-19T16:04:00Z"/>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5BA47484" w14:textId="77777777" w:rsidR="005A1CFA" w:rsidRPr="00065A57" w:rsidRDefault="005A1CFA" w:rsidP="00796505">
                  <w:pPr>
                    <w:spacing w:before="60" w:after="60"/>
                    <w:jc w:val="center"/>
                    <w:rPr>
                      <w:ins w:id="43" w:author="SAUSSET MAXIME ASC NIV 1 OT" w:date="2024-09-19T16:04:00Z"/>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4F16CE55" w14:textId="77777777" w:rsidR="005A1CFA" w:rsidRPr="00065A57" w:rsidRDefault="005A1CFA" w:rsidP="00796505">
                  <w:pPr>
                    <w:spacing w:before="60" w:after="60"/>
                    <w:ind w:right="170"/>
                    <w:jc w:val="right"/>
                    <w:rPr>
                      <w:ins w:id="44" w:author="SAUSSET MAXIME ASC NIV 1 OT" w:date="2024-09-19T16:04:00Z"/>
                      <w:rFonts w:ascii="Arial" w:hAnsi="Arial"/>
                      <w:b/>
                    </w:rPr>
                  </w:pPr>
                </w:p>
              </w:tc>
            </w:tr>
            <w:tr w:rsidR="005A1CFA" w14:paraId="54877EFE" w14:textId="77777777" w:rsidTr="00796505">
              <w:trPr>
                <w:cantSplit/>
                <w:trHeight w:val="100"/>
                <w:ins w:id="45"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638CDFCB" w14:textId="77777777" w:rsidR="005A1CFA" w:rsidRPr="003C60D0" w:rsidRDefault="005A1CFA" w:rsidP="00796505">
                  <w:pPr>
                    <w:spacing w:before="60" w:after="60"/>
                    <w:jc w:val="center"/>
                    <w:rPr>
                      <w:ins w:id="46" w:author="SAUSSET MAXIME ASC NIV 1 OT" w:date="2024-09-19T16:04:00Z"/>
                      <w:rFonts w:ascii="Arial" w:hAnsi="Arial"/>
                      <w:b/>
                    </w:rPr>
                  </w:pPr>
                  <w:ins w:id="47" w:author="SAUSSET MAXIME ASC NIV 1 OT" w:date="2024-09-19T16:04:00Z">
                    <w:r w:rsidRPr="003C60D0">
                      <w:rPr>
                        <w:rFonts w:ascii="Arial" w:hAnsi="Arial"/>
                        <w:b/>
                      </w:rPr>
                      <w:t>2</w:t>
                    </w:r>
                  </w:ins>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2E7267AF" w14:textId="77777777" w:rsidR="005A1CFA" w:rsidRDefault="005A1CFA" w:rsidP="00796505">
                  <w:pPr>
                    <w:spacing w:before="60" w:after="60"/>
                    <w:rPr>
                      <w:ins w:id="48" w:author="SAUSSET MAXIME ASC NIV 1 OT" w:date="2024-09-19T16:04:00Z"/>
                      <w:rFonts w:ascii="Arial" w:hAnsi="Arial"/>
                      <w:b/>
                    </w:rPr>
                  </w:pPr>
                  <w:ins w:id="49" w:author="SAUSSET MAXIME ASC NIV 1 OT" w:date="2024-09-19T16:04:00Z">
                    <w:r>
                      <w:rPr>
                        <w:rFonts w:ascii="Arial" w:hAnsi="Arial"/>
                        <w:b/>
                      </w:rPr>
                      <w:t>Fabrication et mise en place de l’escalier art 2.5 et 2.6</w:t>
                    </w:r>
                  </w:ins>
                </w:p>
                <w:p w14:paraId="76005E7E" w14:textId="77777777" w:rsidR="005A1CFA" w:rsidRPr="00796505" w:rsidRDefault="005A1CFA" w:rsidP="00796505">
                  <w:pPr>
                    <w:spacing w:before="60" w:after="60"/>
                    <w:rPr>
                      <w:ins w:id="50" w:author="SAUSSET MAXIME ASC NIV 1 OT" w:date="2024-09-19T16:04:00Z"/>
                      <w:rFonts w:ascii="Arial" w:hAnsi="Arial"/>
                      <w:b/>
                      <w:strike/>
                    </w:rPr>
                  </w:pPr>
                  <w:ins w:id="51" w:author="SAUSSET MAXIME ASC NIV 1 OT" w:date="2024-09-19T16:04:00Z">
                    <w:r w:rsidRPr="00796505">
                      <w:rPr>
                        <w:rFonts w:ascii="Arial" w:hAnsi="Arial"/>
                        <w:b/>
                        <w:strike/>
                      </w:rPr>
                      <w:t xml:space="preserve">Sauf prestation </w:t>
                    </w:r>
                    <w:proofErr w:type="spellStart"/>
                    <w:r w:rsidRPr="00796505">
                      <w:rPr>
                        <w:rFonts w:ascii="Arial" w:hAnsi="Arial"/>
                        <w:b/>
                        <w:strike/>
                      </w:rPr>
                      <w:t>suplementaire</w:t>
                    </w:r>
                    <w:proofErr w:type="spellEnd"/>
                    <w:r w:rsidRPr="00796505">
                      <w:rPr>
                        <w:rFonts w:ascii="Arial" w:hAnsi="Arial"/>
                        <w:b/>
                        <w:strike/>
                      </w:rPr>
                      <w:t xml:space="preserve"> art 2.5.1.1</w:t>
                    </w:r>
                  </w:ins>
                </w:p>
              </w:tc>
              <w:tc>
                <w:tcPr>
                  <w:tcW w:w="992" w:type="dxa"/>
                  <w:tcBorders>
                    <w:top w:val="single" w:sz="4" w:space="0" w:color="auto"/>
                    <w:left w:val="single" w:sz="4" w:space="0" w:color="auto"/>
                    <w:bottom w:val="single" w:sz="4" w:space="0" w:color="auto"/>
                    <w:right w:val="single" w:sz="4" w:space="0" w:color="auto"/>
                  </w:tcBorders>
                </w:tcPr>
                <w:p w14:paraId="0735F147" w14:textId="77777777" w:rsidR="005A1CFA" w:rsidRDefault="005A1CFA" w:rsidP="00796505">
                  <w:pPr>
                    <w:spacing w:before="60" w:after="60"/>
                    <w:jc w:val="center"/>
                    <w:rPr>
                      <w:ins w:id="52" w:author="SAUSSET MAXIME ASC NIV 1 OT" w:date="2024-09-19T16:04:00Z"/>
                      <w:rFonts w:ascii="Arial" w:hAnsi="Arial"/>
                    </w:rPr>
                  </w:pPr>
                  <w:ins w:id="53" w:author="SAUSSET MAXIME ASC NIV 1 OT" w:date="2024-09-19T16:04:00Z">
                    <w:r>
                      <w:rPr>
                        <w:rFonts w:ascii="Arial" w:hAnsi="Arial"/>
                      </w:rPr>
                      <w:t>Forfait</w:t>
                    </w:r>
                  </w:ins>
                </w:p>
              </w:tc>
              <w:tc>
                <w:tcPr>
                  <w:tcW w:w="2127" w:type="dxa"/>
                  <w:tcBorders>
                    <w:top w:val="single" w:sz="4" w:space="0" w:color="auto"/>
                    <w:left w:val="single" w:sz="4" w:space="0" w:color="auto"/>
                    <w:bottom w:val="single" w:sz="4" w:space="0" w:color="auto"/>
                    <w:right w:val="single" w:sz="4" w:space="0" w:color="auto"/>
                  </w:tcBorders>
                </w:tcPr>
                <w:p w14:paraId="3B75DAAE" w14:textId="77777777" w:rsidR="005A1CFA" w:rsidRDefault="005A1CFA" w:rsidP="00796505">
                  <w:pPr>
                    <w:spacing w:before="60" w:after="60"/>
                    <w:ind w:right="170"/>
                    <w:jc w:val="right"/>
                    <w:rPr>
                      <w:ins w:id="54" w:author="SAUSSET MAXIME ASC NIV 1 OT" w:date="2024-09-19T16:04:00Z"/>
                      <w:rFonts w:ascii="Arial" w:hAnsi="Arial"/>
                    </w:rPr>
                  </w:pPr>
                </w:p>
              </w:tc>
              <w:tc>
                <w:tcPr>
                  <w:tcW w:w="1064" w:type="dxa"/>
                  <w:tcBorders>
                    <w:top w:val="single" w:sz="4" w:space="0" w:color="auto"/>
                    <w:left w:val="single" w:sz="4" w:space="0" w:color="auto"/>
                    <w:bottom w:val="single" w:sz="4" w:space="0" w:color="auto"/>
                    <w:right w:val="single" w:sz="4" w:space="0" w:color="auto"/>
                  </w:tcBorders>
                </w:tcPr>
                <w:p w14:paraId="33530D4B" w14:textId="77777777" w:rsidR="005A1CFA" w:rsidRDefault="005A1CFA" w:rsidP="00796505">
                  <w:pPr>
                    <w:spacing w:before="60" w:after="60"/>
                    <w:jc w:val="center"/>
                    <w:rPr>
                      <w:ins w:id="55" w:author="SAUSSET MAXIME ASC NIV 1 OT" w:date="2024-09-19T16:04:00Z"/>
                      <w:rFonts w:ascii="Arial" w:hAnsi="Arial"/>
                    </w:rPr>
                  </w:pPr>
                </w:p>
              </w:tc>
              <w:tc>
                <w:tcPr>
                  <w:tcW w:w="2127" w:type="dxa"/>
                  <w:tcBorders>
                    <w:top w:val="single" w:sz="4" w:space="0" w:color="auto"/>
                    <w:left w:val="single" w:sz="4" w:space="0" w:color="auto"/>
                    <w:bottom w:val="single" w:sz="4" w:space="0" w:color="auto"/>
                    <w:right w:val="single" w:sz="4" w:space="0" w:color="auto"/>
                  </w:tcBorders>
                </w:tcPr>
                <w:p w14:paraId="1431C60C" w14:textId="77777777" w:rsidR="005A1CFA" w:rsidRDefault="005A1CFA" w:rsidP="00796505">
                  <w:pPr>
                    <w:spacing w:before="60" w:after="60"/>
                    <w:ind w:right="170"/>
                    <w:jc w:val="right"/>
                    <w:rPr>
                      <w:ins w:id="56" w:author="SAUSSET MAXIME ASC NIV 1 OT" w:date="2024-09-19T16:04:00Z"/>
                      <w:rFonts w:ascii="Arial" w:hAnsi="Arial"/>
                    </w:rPr>
                  </w:pPr>
                </w:p>
              </w:tc>
            </w:tr>
            <w:tr w:rsidR="005A1CFA" w:rsidRPr="00065A57" w14:paraId="7A84E84A" w14:textId="77777777" w:rsidTr="00796505">
              <w:trPr>
                <w:cantSplit/>
                <w:trHeight w:val="100"/>
                <w:ins w:id="57"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6D1FBECC" w14:textId="77777777" w:rsidR="005A1CFA" w:rsidRPr="00065A57" w:rsidRDefault="005A1CFA" w:rsidP="00796505">
                  <w:pPr>
                    <w:spacing w:before="60" w:after="60"/>
                    <w:jc w:val="center"/>
                    <w:rPr>
                      <w:ins w:id="58" w:author="SAUSSET MAXIME ASC NIV 1 OT" w:date="2024-09-19T16:04:00Z"/>
                      <w:rFonts w:ascii="Arial" w:hAnsi="Arial"/>
                      <w:b/>
                    </w:rPr>
                  </w:pPr>
                  <w:ins w:id="59" w:author="SAUSSET MAXIME ASC NIV 1 OT" w:date="2024-09-19T16:04:00Z">
                    <w:r>
                      <w:rPr>
                        <w:rFonts w:ascii="Arial" w:hAnsi="Arial"/>
                        <w:b/>
                      </w:rPr>
                      <w:t>3</w:t>
                    </w:r>
                  </w:ins>
                </w:p>
              </w:tc>
              <w:tc>
                <w:tcPr>
                  <w:tcW w:w="7513" w:type="dxa"/>
                  <w:gridSpan w:val="2"/>
                  <w:tcBorders>
                    <w:top w:val="single" w:sz="4" w:space="0" w:color="auto"/>
                    <w:left w:val="single" w:sz="4" w:space="0" w:color="auto"/>
                    <w:bottom w:val="single" w:sz="4" w:space="0" w:color="auto"/>
                    <w:right w:val="single" w:sz="4" w:space="0" w:color="auto"/>
                  </w:tcBorders>
                </w:tcPr>
                <w:p w14:paraId="75E780DB" w14:textId="77777777" w:rsidR="005A1CFA" w:rsidRPr="00065A57" w:rsidRDefault="005A1CFA" w:rsidP="00796505">
                  <w:pPr>
                    <w:spacing w:before="60" w:after="60"/>
                    <w:rPr>
                      <w:ins w:id="60" w:author="SAUSSET MAXIME ASC NIV 1 OT" w:date="2024-09-19T16:04:00Z"/>
                      <w:rFonts w:ascii="Arial" w:hAnsi="Arial"/>
                      <w:b/>
                    </w:rPr>
                  </w:pPr>
                  <w:ins w:id="61" w:author="SAUSSET MAXIME ASC NIV 1 OT" w:date="2024-09-19T16:04:00Z">
                    <w:r>
                      <w:rPr>
                        <w:rFonts w:ascii="Arial" w:hAnsi="Arial"/>
                        <w:b/>
                      </w:rPr>
                      <w:t>Etude préalable art 2.3</w:t>
                    </w:r>
                  </w:ins>
                </w:p>
              </w:tc>
              <w:tc>
                <w:tcPr>
                  <w:tcW w:w="992" w:type="dxa"/>
                  <w:tcBorders>
                    <w:top w:val="single" w:sz="4" w:space="0" w:color="auto"/>
                    <w:left w:val="single" w:sz="4" w:space="0" w:color="auto"/>
                    <w:bottom w:val="single" w:sz="4" w:space="0" w:color="auto"/>
                    <w:right w:val="single" w:sz="4" w:space="0" w:color="auto"/>
                  </w:tcBorders>
                </w:tcPr>
                <w:p w14:paraId="4D474F5D" w14:textId="77777777" w:rsidR="005A1CFA" w:rsidRPr="00065A57" w:rsidRDefault="005A1CFA" w:rsidP="00796505">
                  <w:pPr>
                    <w:spacing w:before="60" w:after="60"/>
                    <w:jc w:val="center"/>
                    <w:rPr>
                      <w:ins w:id="62" w:author="SAUSSET MAXIME ASC NIV 1 OT" w:date="2024-09-19T16:04:00Z"/>
                      <w:rFonts w:ascii="Arial" w:hAnsi="Arial"/>
                      <w:b/>
                    </w:rPr>
                  </w:pPr>
                  <w:ins w:id="63" w:author="SAUSSET MAXIME ASC NIV 1 OT" w:date="2024-09-19T16:04:00Z">
                    <w:r w:rsidRPr="003C60D0">
                      <w:rPr>
                        <w:rFonts w:ascii="Arial" w:hAnsi="Arial"/>
                      </w:rPr>
                      <w:t>Forfait</w:t>
                    </w:r>
                  </w:ins>
                </w:p>
              </w:tc>
              <w:tc>
                <w:tcPr>
                  <w:tcW w:w="2127" w:type="dxa"/>
                  <w:tcBorders>
                    <w:top w:val="single" w:sz="4" w:space="0" w:color="auto"/>
                    <w:left w:val="single" w:sz="4" w:space="0" w:color="auto"/>
                    <w:bottom w:val="single" w:sz="4" w:space="0" w:color="auto"/>
                    <w:right w:val="single" w:sz="4" w:space="0" w:color="auto"/>
                  </w:tcBorders>
                </w:tcPr>
                <w:p w14:paraId="43BC7BBA" w14:textId="77777777" w:rsidR="005A1CFA" w:rsidRPr="00065A57" w:rsidRDefault="005A1CFA" w:rsidP="00796505">
                  <w:pPr>
                    <w:spacing w:before="60" w:after="60"/>
                    <w:ind w:right="170"/>
                    <w:jc w:val="right"/>
                    <w:rPr>
                      <w:ins w:id="64" w:author="SAUSSET MAXIME ASC NIV 1 OT" w:date="2024-09-19T16:04:00Z"/>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30E3595A" w14:textId="77777777" w:rsidR="005A1CFA" w:rsidRPr="00065A57" w:rsidRDefault="005A1CFA" w:rsidP="00796505">
                  <w:pPr>
                    <w:spacing w:before="60" w:after="60"/>
                    <w:jc w:val="center"/>
                    <w:rPr>
                      <w:ins w:id="65" w:author="SAUSSET MAXIME ASC NIV 1 OT" w:date="2024-09-19T16:04:00Z"/>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1CE78FD0" w14:textId="77777777" w:rsidR="005A1CFA" w:rsidRPr="00065A57" w:rsidRDefault="005A1CFA" w:rsidP="00796505">
                  <w:pPr>
                    <w:spacing w:before="60" w:after="60"/>
                    <w:ind w:right="170"/>
                    <w:jc w:val="right"/>
                    <w:rPr>
                      <w:ins w:id="66" w:author="SAUSSET MAXIME ASC NIV 1 OT" w:date="2024-09-19T16:04:00Z"/>
                      <w:rFonts w:ascii="Arial" w:hAnsi="Arial"/>
                      <w:b/>
                    </w:rPr>
                  </w:pPr>
                </w:p>
              </w:tc>
            </w:tr>
            <w:tr w:rsidR="005A1CFA" w:rsidRPr="00065A57" w14:paraId="23536F6C" w14:textId="77777777" w:rsidTr="00796505">
              <w:trPr>
                <w:cantSplit/>
                <w:trHeight w:val="551"/>
                <w:ins w:id="67" w:author="SAUSSET MAXIME ASC NIV 1 OT" w:date="2024-09-19T16:04:00Z"/>
              </w:trPr>
              <w:tc>
                <w:tcPr>
                  <w:tcW w:w="1204" w:type="dxa"/>
                  <w:tcBorders>
                    <w:top w:val="single" w:sz="4" w:space="0" w:color="auto"/>
                  </w:tcBorders>
                </w:tcPr>
                <w:p w14:paraId="57D054E5" w14:textId="77777777" w:rsidR="005A1CFA" w:rsidRPr="00065A57" w:rsidRDefault="005A1CFA" w:rsidP="00796505">
                  <w:pPr>
                    <w:spacing w:before="60" w:after="60"/>
                    <w:jc w:val="center"/>
                    <w:rPr>
                      <w:ins w:id="68" w:author="SAUSSET MAXIME ASC NIV 1 OT" w:date="2024-09-19T16:04:00Z"/>
                      <w:rFonts w:ascii="Arial" w:hAnsi="Arial"/>
                      <w:b/>
                    </w:rPr>
                  </w:pPr>
                </w:p>
              </w:tc>
              <w:tc>
                <w:tcPr>
                  <w:tcW w:w="4111" w:type="dxa"/>
                  <w:tcBorders>
                    <w:top w:val="single" w:sz="4" w:space="0" w:color="auto"/>
                    <w:right w:val="single" w:sz="4" w:space="0" w:color="auto"/>
                  </w:tcBorders>
                </w:tcPr>
                <w:p w14:paraId="6E55B253" w14:textId="77777777" w:rsidR="005A1CFA" w:rsidRPr="00065A57" w:rsidRDefault="005A1CFA" w:rsidP="00796505">
                  <w:pPr>
                    <w:spacing w:before="60" w:after="60"/>
                    <w:rPr>
                      <w:ins w:id="69" w:author="SAUSSET MAXIME ASC NIV 1 OT" w:date="2024-09-19T16:04:00Z"/>
                      <w:rFonts w:ascii="Arial" w:hAnsi="Arial"/>
                      <w:b/>
                      <w:u w:val="single"/>
                    </w:rPr>
                  </w:pPr>
                </w:p>
              </w:tc>
              <w:tc>
                <w:tcPr>
                  <w:tcW w:w="7585" w:type="dxa"/>
                  <w:gridSpan w:val="4"/>
                  <w:tcBorders>
                    <w:top w:val="single" w:sz="4" w:space="0" w:color="auto"/>
                    <w:left w:val="single" w:sz="4" w:space="0" w:color="auto"/>
                    <w:bottom w:val="single" w:sz="4" w:space="0" w:color="auto"/>
                    <w:right w:val="single" w:sz="4" w:space="0" w:color="auto"/>
                  </w:tcBorders>
                </w:tcPr>
                <w:p w14:paraId="68A711E3" w14:textId="77777777" w:rsidR="005A1CFA" w:rsidRPr="00065A57" w:rsidRDefault="005A1CFA" w:rsidP="00796505">
                  <w:pPr>
                    <w:spacing w:before="60" w:after="60"/>
                    <w:jc w:val="right"/>
                    <w:rPr>
                      <w:ins w:id="70" w:author="SAUSSET MAXIME ASC NIV 1 OT" w:date="2024-09-19T16:04:00Z"/>
                      <w:rFonts w:ascii="Arial" w:hAnsi="Arial"/>
                      <w:b/>
                    </w:rPr>
                  </w:pPr>
                  <w:ins w:id="71" w:author="SAUSSET MAXIME ASC NIV 1 OT" w:date="2024-09-19T16:04:00Z">
                    <w:r>
                      <w:rPr>
                        <w:rFonts w:ascii="Arial" w:hAnsi="Arial"/>
                        <w:b/>
                      </w:rPr>
                      <w:t>Montant total H.T. des travaux en solution de base</w:t>
                    </w:r>
                  </w:ins>
                </w:p>
              </w:tc>
              <w:tc>
                <w:tcPr>
                  <w:tcW w:w="2127" w:type="dxa"/>
                  <w:tcBorders>
                    <w:top w:val="single" w:sz="4" w:space="0" w:color="auto"/>
                    <w:left w:val="single" w:sz="4" w:space="0" w:color="auto"/>
                    <w:bottom w:val="single" w:sz="4" w:space="0" w:color="auto"/>
                    <w:right w:val="single" w:sz="4" w:space="0" w:color="auto"/>
                  </w:tcBorders>
                </w:tcPr>
                <w:p w14:paraId="6C66157E" w14:textId="77777777" w:rsidR="005A1CFA" w:rsidRPr="00065A57" w:rsidRDefault="005A1CFA" w:rsidP="00796505">
                  <w:pPr>
                    <w:spacing w:before="60" w:after="60"/>
                    <w:ind w:right="170"/>
                    <w:jc w:val="right"/>
                    <w:rPr>
                      <w:ins w:id="72" w:author="SAUSSET MAXIME ASC NIV 1 OT" w:date="2024-09-19T16:04:00Z"/>
                      <w:rFonts w:ascii="Arial" w:hAnsi="Arial"/>
                      <w:b/>
                    </w:rPr>
                  </w:pPr>
                </w:p>
              </w:tc>
            </w:tr>
          </w:tbl>
          <w:p w14:paraId="52E64465" w14:textId="77777777" w:rsidR="005A1CFA" w:rsidRDefault="005A1CFA" w:rsidP="005A1CFA">
            <w:pPr>
              <w:pStyle w:val="En-tte"/>
              <w:tabs>
                <w:tab w:val="clear" w:pos="1418"/>
                <w:tab w:val="clear" w:pos="1701"/>
                <w:tab w:val="left" w:pos="6238"/>
              </w:tabs>
              <w:spacing w:before="120" w:after="0"/>
              <w:rPr>
                <w:ins w:id="73" w:author="SAUSSET MAXIME ASC NIV 1 OT" w:date="2024-09-19T16:04:00Z"/>
                <w:rFonts w:ascii="Times New Roman" w:hAnsi="Times New Roman"/>
              </w:rPr>
            </w:pPr>
          </w:p>
          <w:tbl>
            <w:tblPr>
              <w:tblW w:w="15030" w:type="dxa"/>
              <w:tblLayout w:type="fixed"/>
              <w:tblCellMar>
                <w:left w:w="70" w:type="dxa"/>
                <w:right w:w="70" w:type="dxa"/>
              </w:tblCellMar>
              <w:tblLook w:val="0000" w:firstRow="0" w:lastRow="0" w:firstColumn="0" w:lastColumn="0" w:noHBand="0" w:noVBand="0"/>
            </w:tblPr>
            <w:tblGrid>
              <w:gridCol w:w="1205"/>
              <w:gridCol w:w="4112"/>
              <w:gridCol w:w="3403"/>
              <w:gridCol w:w="992"/>
              <w:gridCol w:w="2127"/>
              <w:gridCol w:w="1064"/>
              <w:gridCol w:w="2127"/>
            </w:tblGrid>
            <w:tr w:rsidR="005A1CFA" w:rsidRPr="00065A57" w14:paraId="2A662444" w14:textId="77777777" w:rsidTr="00796505">
              <w:trPr>
                <w:cantSplit/>
                <w:trHeight w:val="100"/>
                <w:ins w:id="74"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66DABF70" w14:textId="77777777" w:rsidR="005A1CFA" w:rsidRPr="003C60D0" w:rsidRDefault="005A1CFA" w:rsidP="00796505">
                  <w:pPr>
                    <w:spacing w:before="60" w:after="60"/>
                    <w:jc w:val="center"/>
                    <w:rPr>
                      <w:ins w:id="75" w:author="SAUSSET MAXIME ASC NIV 1 OT" w:date="2024-09-19T16:04:00Z"/>
                      <w:rFonts w:ascii="Arial" w:hAnsi="Arial"/>
                      <w:b/>
                    </w:rPr>
                  </w:pPr>
                  <w:ins w:id="76" w:author="SAUSSET MAXIME ASC NIV 1 OT" w:date="2024-09-19T16:04:00Z">
                    <w:r>
                      <w:rPr>
                        <w:rFonts w:ascii="Arial" w:hAnsi="Arial"/>
                        <w:b/>
                      </w:rPr>
                      <w:t>4</w:t>
                    </w:r>
                  </w:ins>
                </w:p>
              </w:tc>
              <w:tc>
                <w:tcPr>
                  <w:tcW w:w="7513" w:type="dxa"/>
                  <w:gridSpan w:val="2"/>
                  <w:tcBorders>
                    <w:top w:val="single" w:sz="4" w:space="0" w:color="auto"/>
                    <w:left w:val="single" w:sz="4" w:space="0" w:color="auto"/>
                    <w:bottom w:val="single" w:sz="4" w:space="0" w:color="auto"/>
                    <w:right w:val="single" w:sz="4" w:space="0" w:color="auto"/>
                  </w:tcBorders>
                </w:tcPr>
                <w:p w14:paraId="70EF2957" w14:textId="77777777" w:rsidR="005A1CFA" w:rsidRDefault="005A1CFA" w:rsidP="00796505">
                  <w:pPr>
                    <w:spacing w:before="60" w:after="60"/>
                    <w:rPr>
                      <w:ins w:id="77" w:author="SAUSSET MAXIME ASC NIV 1 OT" w:date="2024-09-19T16:04:00Z"/>
                      <w:rFonts w:ascii="Arial" w:hAnsi="Arial"/>
                      <w:b/>
                    </w:rPr>
                  </w:pPr>
                  <w:ins w:id="78" w:author="SAUSSET MAXIME ASC NIV 1 OT" w:date="2024-09-19T16:04:00Z">
                    <w:r>
                      <w:rPr>
                        <w:rFonts w:ascii="Arial" w:hAnsi="Arial"/>
                        <w:b/>
                      </w:rPr>
                      <w:t xml:space="preserve">Plus-value au prix 2 pour </w:t>
                    </w:r>
                    <w:r w:rsidRPr="000F67F5">
                      <w:rPr>
                        <w:rFonts w:ascii="Arial" w:hAnsi="Arial"/>
                        <w:b/>
                      </w:rPr>
                      <w:t>prestation supplémentaire éventuelle obligatoire</w:t>
                    </w:r>
                    <w:r>
                      <w:rPr>
                        <w:rFonts w:ascii="Arial" w:hAnsi="Arial"/>
                        <w:b/>
                      </w:rPr>
                      <w:t xml:space="preserve"> art 2.5.1.1</w:t>
                    </w:r>
                  </w:ins>
                </w:p>
              </w:tc>
              <w:tc>
                <w:tcPr>
                  <w:tcW w:w="992" w:type="dxa"/>
                  <w:tcBorders>
                    <w:top w:val="single" w:sz="4" w:space="0" w:color="auto"/>
                    <w:left w:val="single" w:sz="4" w:space="0" w:color="auto"/>
                    <w:bottom w:val="single" w:sz="4" w:space="0" w:color="auto"/>
                    <w:right w:val="single" w:sz="4" w:space="0" w:color="auto"/>
                  </w:tcBorders>
                </w:tcPr>
                <w:p w14:paraId="2211DFE6" w14:textId="77777777" w:rsidR="005A1CFA" w:rsidRPr="003C60D0" w:rsidRDefault="005A1CFA" w:rsidP="00796505">
                  <w:pPr>
                    <w:spacing w:before="60" w:after="60"/>
                    <w:jc w:val="center"/>
                    <w:rPr>
                      <w:ins w:id="79" w:author="SAUSSET MAXIME ASC NIV 1 OT" w:date="2024-09-19T16:04:00Z"/>
                      <w:rFonts w:ascii="Arial" w:hAnsi="Arial"/>
                    </w:rPr>
                  </w:pPr>
                  <w:ins w:id="80" w:author="SAUSSET MAXIME ASC NIV 1 OT" w:date="2024-09-19T16:04:00Z">
                    <w:r>
                      <w:rPr>
                        <w:rFonts w:ascii="Arial" w:hAnsi="Arial"/>
                      </w:rPr>
                      <w:t>Forfait</w:t>
                    </w:r>
                  </w:ins>
                </w:p>
              </w:tc>
              <w:tc>
                <w:tcPr>
                  <w:tcW w:w="2127" w:type="dxa"/>
                  <w:tcBorders>
                    <w:top w:val="single" w:sz="4" w:space="0" w:color="auto"/>
                    <w:left w:val="single" w:sz="4" w:space="0" w:color="auto"/>
                    <w:bottom w:val="single" w:sz="4" w:space="0" w:color="auto"/>
                    <w:right w:val="single" w:sz="4" w:space="0" w:color="auto"/>
                  </w:tcBorders>
                </w:tcPr>
                <w:p w14:paraId="22C7469C" w14:textId="77777777" w:rsidR="005A1CFA" w:rsidRPr="00065A57" w:rsidRDefault="005A1CFA" w:rsidP="00796505">
                  <w:pPr>
                    <w:spacing w:before="60" w:after="60"/>
                    <w:ind w:right="170"/>
                    <w:jc w:val="right"/>
                    <w:rPr>
                      <w:ins w:id="81" w:author="SAUSSET MAXIME ASC NIV 1 OT" w:date="2024-09-19T16:04:00Z"/>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51EC9029" w14:textId="77777777" w:rsidR="005A1CFA" w:rsidRPr="00065A57" w:rsidRDefault="005A1CFA" w:rsidP="00796505">
                  <w:pPr>
                    <w:spacing w:before="60" w:after="60"/>
                    <w:jc w:val="center"/>
                    <w:rPr>
                      <w:ins w:id="82" w:author="SAUSSET MAXIME ASC NIV 1 OT" w:date="2024-09-19T16:04:00Z"/>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7B63454A" w14:textId="77777777" w:rsidR="005A1CFA" w:rsidRPr="00065A57" w:rsidRDefault="005A1CFA" w:rsidP="00796505">
                  <w:pPr>
                    <w:spacing w:before="60" w:after="60"/>
                    <w:ind w:right="170"/>
                    <w:jc w:val="right"/>
                    <w:rPr>
                      <w:ins w:id="83" w:author="SAUSSET MAXIME ASC NIV 1 OT" w:date="2024-09-19T16:04:00Z"/>
                      <w:rFonts w:ascii="Arial" w:hAnsi="Arial"/>
                      <w:b/>
                    </w:rPr>
                  </w:pPr>
                </w:p>
              </w:tc>
            </w:tr>
            <w:tr w:rsidR="005A1CFA" w:rsidRPr="00065A57" w14:paraId="0BF3E526" w14:textId="77777777" w:rsidTr="00796505">
              <w:trPr>
                <w:cantSplit/>
                <w:trHeight w:val="551"/>
                <w:ins w:id="84" w:author="SAUSSET MAXIME ASC NIV 1 OT" w:date="2024-09-19T16:04:00Z"/>
              </w:trPr>
              <w:tc>
                <w:tcPr>
                  <w:tcW w:w="1204" w:type="dxa"/>
                  <w:tcBorders>
                    <w:top w:val="single" w:sz="4" w:space="0" w:color="auto"/>
                  </w:tcBorders>
                </w:tcPr>
                <w:p w14:paraId="2B8A0C43" w14:textId="77777777" w:rsidR="005A1CFA" w:rsidRPr="00065A57" w:rsidRDefault="005A1CFA" w:rsidP="00796505">
                  <w:pPr>
                    <w:spacing w:before="60" w:after="60"/>
                    <w:jc w:val="center"/>
                    <w:rPr>
                      <w:ins w:id="85" w:author="SAUSSET MAXIME ASC NIV 1 OT" w:date="2024-09-19T16:04:00Z"/>
                      <w:rFonts w:ascii="Arial" w:hAnsi="Arial"/>
                      <w:b/>
                    </w:rPr>
                  </w:pPr>
                </w:p>
              </w:tc>
              <w:tc>
                <w:tcPr>
                  <w:tcW w:w="4111" w:type="dxa"/>
                  <w:tcBorders>
                    <w:top w:val="single" w:sz="4" w:space="0" w:color="auto"/>
                    <w:right w:val="single" w:sz="4" w:space="0" w:color="auto"/>
                  </w:tcBorders>
                </w:tcPr>
                <w:p w14:paraId="6A052BB9" w14:textId="77777777" w:rsidR="005A1CFA" w:rsidRPr="00065A57" w:rsidRDefault="005A1CFA" w:rsidP="00796505">
                  <w:pPr>
                    <w:spacing w:before="60" w:after="60"/>
                    <w:rPr>
                      <w:ins w:id="86" w:author="SAUSSET MAXIME ASC NIV 1 OT" w:date="2024-09-19T16:04:00Z"/>
                      <w:rFonts w:ascii="Arial" w:hAnsi="Arial"/>
                      <w:b/>
                      <w:u w:val="single"/>
                    </w:rPr>
                  </w:pPr>
                </w:p>
              </w:tc>
              <w:tc>
                <w:tcPr>
                  <w:tcW w:w="7585" w:type="dxa"/>
                  <w:gridSpan w:val="4"/>
                  <w:tcBorders>
                    <w:top w:val="single" w:sz="4" w:space="0" w:color="auto"/>
                    <w:left w:val="single" w:sz="4" w:space="0" w:color="auto"/>
                    <w:bottom w:val="single" w:sz="4" w:space="0" w:color="auto"/>
                    <w:right w:val="single" w:sz="4" w:space="0" w:color="auto"/>
                  </w:tcBorders>
                </w:tcPr>
                <w:p w14:paraId="636B39B0" w14:textId="77777777" w:rsidR="005A1CFA" w:rsidRPr="00065A57" w:rsidRDefault="005A1CFA" w:rsidP="00796505">
                  <w:pPr>
                    <w:spacing w:before="60" w:after="60"/>
                    <w:jc w:val="right"/>
                    <w:rPr>
                      <w:ins w:id="87" w:author="SAUSSET MAXIME ASC NIV 1 OT" w:date="2024-09-19T16:04:00Z"/>
                      <w:rFonts w:ascii="Arial" w:hAnsi="Arial"/>
                      <w:b/>
                    </w:rPr>
                  </w:pPr>
                  <w:ins w:id="88" w:author="SAUSSET MAXIME ASC NIV 1 OT" w:date="2024-09-19T16:04:00Z">
                    <w:r>
                      <w:rPr>
                        <w:rFonts w:ascii="Arial" w:hAnsi="Arial"/>
                        <w:b/>
                      </w:rPr>
                      <w:t>Montant total H.T. des travaux en solution de base + PSE</w:t>
                    </w:r>
                  </w:ins>
                </w:p>
              </w:tc>
              <w:tc>
                <w:tcPr>
                  <w:tcW w:w="2127" w:type="dxa"/>
                  <w:tcBorders>
                    <w:top w:val="single" w:sz="4" w:space="0" w:color="auto"/>
                    <w:left w:val="single" w:sz="4" w:space="0" w:color="auto"/>
                    <w:bottom w:val="single" w:sz="4" w:space="0" w:color="auto"/>
                    <w:right w:val="single" w:sz="4" w:space="0" w:color="auto"/>
                  </w:tcBorders>
                </w:tcPr>
                <w:p w14:paraId="2390FAD8" w14:textId="77777777" w:rsidR="005A1CFA" w:rsidRPr="00065A57" w:rsidRDefault="005A1CFA" w:rsidP="00796505">
                  <w:pPr>
                    <w:spacing w:before="60" w:after="60"/>
                    <w:ind w:right="170"/>
                    <w:jc w:val="right"/>
                    <w:rPr>
                      <w:ins w:id="89" w:author="SAUSSET MAXIME ASC NIV 1 OT" w:date="2024-09-19T16:04:00Z"/>
                      <w:rFonts w:ascii="Arial" w:hAnsi="Arial"/>
                      <w:b/>
                    </w:rPr>
                  </w:pPr>
                </w:p>
              </w:tc>
            </w:tr>
          </w:tbl>
          <w:p w14:paraId="26AA8A85" w14:textId="77777777" w:rsidR="005A1CFA" w:rsidRDefault="005A1CFA" w:rsidP="005A1CFA">
            <w:pPr>
              <w:pStyle w:val="En-tte"/>
              <w:tabs>
                <w:tab w:val="clear" w:pos="1418"/>
                <w:tab w:val="clear" w:pos="1701"/>
                <w:tab w:val="left" w:pos="6238"/>
              </w:tabs>
              <w:spacing w:before="120" w:after="0"/>
              <w:rPr>
                <w:ins w:id="90" w:author="SAUSSET MAXIME ASC NIV 1 OT" w:date="2024-09-19T16:04:00Z"/>
                <w:rFonts w:ascii="Times New Roman" w:hAnsi="Times New Roman"/>
              </w:rPr>
            </w:pPr>
          </w:p>
          <w:p w14:paraId="346DFB76" w14:textId="656D36B4" w:rsidR="00B050AF" w:rsidDel="005A1CFA" w:rsidRDefault="00B050AF">
            <w:pPr>
              <w:spacing w:before="120" w:after="120"/>
              <w:ind w:left="3969"/>
              <w:jc w:val="center"/>
              <w:rPr>
                <w:del w:id="91" w:author="SAUSSET MAXIME ASC NIV 1 OT" w:date="2024-09-19T16:04:00Z"/>
                <w:rFonts w:ascii="Arial" w:hAnsi="Arial"/>
              </w:rPr>
            </w:pPr>
            <w:del w:id="92" w:author="SAUSSET MAXIME ASC NIV 1 OT" w:date="2024-09-19T16:04:00Z">
              <w:r w:rsidDel="005A1CFA">
                <w:rPr>
                  <w:rFonts w:ascii="Arial" w:hAnsi="Arial"/>
                </w:rPr>
                <w:delText>DETAIL ESTIMATIF</w:delText>
              </w:r>
            </w:del>
          </w:p>
        </w:tc>
        <w:tc>
          <w:tcPr>
            <w:tcW w:w="3191" w:type="dxa"/>
            <w:gridSpan w:val="2"/>
            <w:tcBorders>
              <w:top w:val="single" w:sz="6" w:space="0" w:color="auto"/>
              <w:right w:val="single" w:sz="4" w:space="0" w:color="auto"/>
            </w:tcBorders>
          </w:tcPr>
          <w:p w14:paraId="7A54B023" w14:textId="29D8932D" w:rsidR="00B050AF" w:rsidDel="005A1CFA" w:rsidRDefault="00B050AF">
            <w:pPr>
              <w:spacing w:before="120" w:after="120"/>
              <w:jc w:val="center"/>
              <w:rPr>
                <w:del w:id="93" w:author="SAUSSET MAXIME ASC NIV 1 OT" w:date="2024-09-19T16:04:00Z"/>
                <w:rFonts w:ascii="Arial" w:hAnsi="Arial"/>
              </w:rPr>
            </w:pPr>
          </w:p>
        </w:tc>
      </w:tr>
      <w:tr w:rsidR="00B050AF" w:rsidDel="005A1CFA" w14:paraId="2F598E17" w14:textId="47EDAD62">
        <w:trPr>
          <w:cantSplit/>
          <w:del w:id="94" w:author="SAUSSET MAXIME ASC NIV 1 OT" w:date="2024-09-19T16:04:00Z"/>
        </w:trPr>
        <w:tc>
          <w:tcPr>
            <w:tcW w:w="11836" w:type="dxa"/>
            <w:gridSpan w:val="5"/>
            <w:tcBorders>
              <w:top w:val="single" w:sz="6" w:space="0" w:color="auto"/>
              <w:left w:val="single" w:sz="6" w:space="0" w:color="auto"/>
              <w:bottom w:val="single" w:sz="4" w:space="0" w:color="auto"/>
              <w:right w:val="single" w:sz="6" w:space="0" w:color="auto"/>
            </w:tcBorders>
          </w:tcPr>
          <w:p w14:paraId="053CA41C" w14:textId="671A56C3" w:rsidR="00B050AF" w:rsidDel="005A1CFA" w:rsidRDefault="00B050AF">
            <w:pPr>
              <w:spacing w:before="120" w:after="120"/>
              <w:jc w:val="center"/>
              <w:rPr>
                <w:del w:id="95" w:author="SAUSSET MAXIME ASC NIV 1 OT" w:date="2024-09-19T16:04:00Z"/>
                <w:rFonts w:ascii="Arial" w:hAnsi="Arial"/>
              </w:rPr>
            </w:pPr>
            <w:del w:id="96" w:author="SAUSSET MAXIME ASC NIV 1 OT" w:date="2024-09-19T16:04:00Z">
              <w:r w:rsidDel="005A1CFA">
                <w:rPr>
                  <w:rFonts w:ascii="Arial" w:hAnsi="Arial"/>
                </w:rPr>
                <w:delText xml:space="preserve">ETAT DES PRIX FORFAITAIRES </w:delText>
              </w:r>
              <w:r w:rsidR="00664656" w:rsidDel="005A1CFA">
                <w:rPr>
                  <w:rFonts w:ascii="Arial" w:hAnsi="Arial"/>
                </w:rPr>
                <w:delText>– BORDEREAU DES PRIX UNITAIRES</w:delText>
              </w:r>
            </w:del>
          </w:p>
        </w:tc>
        <w:tc>
          <w:tcPr>
            <w:tcW w:w="3191" w:type="dxa"/>
            <w:gridSpan w:val="2"/>
            <w:tcBorders>
              <w:left w:val="single" w:sz="6" w:space="0" w:color="auto"/>
              <w:bottom w:val="single" w:sz="4" w:space="0" w:color="auto"/>
              <w:right w:val="single" w:sz="4" w:space="0" w:color="auto"/>
            </w:tcBorders>
          </w:tcPr>
          <w:p w14:paraId="02707588" w14:textId="787F5506" w:rsidR="00B050AF" w:rsidDel="005A1CFA" w:rsidRDefault="00B050AF">
            <w:pPr>
              <w:spacing w:before="120" w:after="120"/>
              <w:jc w:val="center"/>
              <w:rPr>
                <w:del w:id="97" w:author="SAUSSET MAXIME ASC NIV 1 OT" w:date="2024-09-19T16:04:00Z"/>
              </w:rPr>
            </w:pPr>
          </w:p>
        </w:tc>
      </w:tr>
      <w:tr w:rsidR="00B050AF" w:rsidDel="005A1CFA" w14:paraId="58CE3338" w14:textId="32B42C4F">
        <w:trPr>
          <w:cantSplit/>
          <w:del w:id="98"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19ACDE3A" w14:textId="0E65EAC3" w:rsidR="00B050AF" w:rsidDel="005A1CFA" w:rsidRDefault="00B050AF">
            <w:pPr>
              <w:spacing w:before="120" w:after="120"/>
              <w:jc w:val="center"/>
              <w:rPr>
                <w:del w:id="99" w:author="SAUSSET MAXIME ASC NIV 1 OT" w:date="2024-09-19T16:04:00Z"/>
                <w:rFonts w:ascii="Arial" w:hAnsi="Arial"/>
              </w:rPr>
            </w:pPr>
            <w:del w:id="100" w:author="SAUSSET MAXIME ASC NIV 1 OT" w:date="2024-09-19T16:04:00Z">
              <w:r w:rsidDel="005A1CFA">
                <w:rPr>
                  <w:rFonts w:ascii="Arial" w:hAnsi="Arial"/>
                </w:rPr>
                <w:delText>N° des prix</w:delText>
              </w:r>
            </w:del>
          </w:p>
        </w:tc>
        <w:tc>
          <w:tcPr>
            <w:tcW w:w="7513" w:type="dxa"/>
            <w:gridSpan w:val="2"/>
            <w:tcBorders>
              <w:top w:val="single" w:sz="4" w:space="0" w:color="auto"/>
              <w:left w:val="single" w:sz="4" w:space="0" w:color="auto"/>
              <w:bottom w:val="single" w:sz="4" w:space="0" w:color="auto"/>
              <w:right w:val="single" w:sz="4" w:space="0" w:color="auto"/>
            </w:tcBorders>
          </w:tcPr>
          <w:p w14:paraId="17D627B2" w14:textId="55E896AA" w:rsidR="00B050AF" w:rsidDel="005A1CFA" w:rsidRDefault="00B050AF">
            <w:pPr>
              <w:spacing w:before="120" w:after="120"/>
              <w:jc w:val="center"/>
              <w:rPr>
                <w:del w:id="101" w:author="SAUSSET MAXIME ASC NIV 1 OT" w:date="2024-09-19T16:04:00Z"/>
                <w:rFonts w:ascii="Arial" w:hAnsi="Arial"/>
              </w:rPr>
            </w:pPr>
            <w:del w:id="102" w:author="SAUSSET MAXIME ASC NIV 1 OT" w:date="2024-09-19T16:04:00Z">
              <w:r w:rsidDel="005A1CFA">
                <w:rPr>
                  <w:rFonts w:ascii="Arial" w:hAnsi="Arial"/>
                </w:rPr>
                <w:delText>Désignation des prestations</w:delText>
              </w:r>
            </w:del>
          </w:p>
        </w:tc>
        <w:tc>
          <w:tcPr>
            <w:tcW w:w="992" w:type="dxa"/>
            <w:tcBorders>
              <w:top w:val="single" w:sz="4" w:space="0" w:color="auto"/>
              <w:left w:val="single" w:sz="4" w:space="0" w:color="auto"/>
              <w:bottom w:val="single" w:sz="4" w:space="0" w:color="auto"/>
              <w:right w:val="single" w:sz="4" w:space="0" w:color="auto"/>
            </w:tcBorders>
          </w:tcPr>
          <w:p w14:paraId="0DBD9C3A" w14:textId="3CD4AB38" w:rsidR="00B050AF" w:rsidDel="005A1CFA" w:rsidRDefault="00B050AF">
            <w:pPr>
              <w:spacing w:before="120" w:after="120"/>
              <w:jc w:val="center"/>
              <w:rPr>
                <w:del w:id="103" w:author="SAUSSET MAXIME ASC NIV 1 OT" w:date="2024-09-19T16:04:00Z"/>
                <w:rFonts w:ascii="Arial" w:hAnsi="Arial"/>
              </w:rPr>
            </w:pPr>
            <w:del w:id="104" w:author="SAUSSET MAXIME ASC NIV 1 OT" w:date="2024-09-19T16:04:00Z">
              <w:r w:rsidDel="005A1CFA">
                <w:rPr>
                  <w:rFonts w:ascii="Arial" w:hAnsi="Arial"/>
                </w:rPr>
                <w:delText>Unité</w:delText>
              </w:r>
            </w:del>
          </w:p>
        </w:tc>
        <w:tc>
          <w:tcPr>
            <w:tcW w:w="2127" w:type="dxa"/>
            <w:tcBorders>
              <w:top w:val="single" w:sz="4" w:space="0" w:color="auto"/>
              <w:left w:val="single" w:sz="4" w:space="0" w:color="auto"/>
              <w:bottom w:val="single" w:sz="4" w:space="0" w:color="auto"/>
              <w:right w:val="single" w:sz="4" w:space="0" w:color="auto"/>
            </w:tcBorders>
          </w:tcPr>
          <w:p w14:paraId="3E1F1844" w14:textId="73F65D35" w:rsidR="00B050AF" w:rsidDel="005A1CFA" w:rsidRDefault="00B050AF">
            <w:pPr>
              <w:spacing w:before="120" w:after="120"/>
              <w:jc w:val="center"/>
              <w:rPr>
                <w:del w:id="105" w:author="SAUSSET MAXIME ASC NIV 1 OT" w:date="2024-09-19T16:04:00Z"/>
                <w:rFonts w:ascii="Arial" w:hAnsi="Arial"/>
              </w:rPr>
            </w:pPr>
            <w:del w:id="106" w:author="SAUSSET MAXIME ASC NIV 1 OT" w:date="2024-09-19T16:04:00Z">
              <w:r w:rsidDel="005A1CFA">
                <w:rPr>
                  <w:rFonts w:ascii="Arial" w:hAnsi="Arial"/>
                </w:rPr>
                <w:delText>Prix à appliquer</w:delText>
              </w:r>
            </w:del>
          </w:p>
        </w:tc>
        <w:tc>
          <w:tcPr>
            <w:tcW w:w="1064" w:type="dxa"/>
            <w:tcBorders>
              <w:top w:val="single" w:sz="4" w:space="0" w:color="auto"/>
              <w:left w:val="single" w:sz="4" w:space="0" w:color="auto"/>
              <w:bottom w:val="single" w:sz="4" w:space="0" w:color="auto"/>
              <w:right w:val="single" w:sz="4" w:space="0" w:color="auto"/>
            </w:tcBorders>
          </w:tcPr>
          <w:p w14:paraId="49F2AF36" w14:textId="5F0272F9" w:rsidR="00B050AF" w:rsidDel="005A1CFA" w:rsidRDefault="00B050AF">
            <w:pPr>
              <w:spacing w:before="120" w:after="120"/>
              <w:jc w:val="center"/>
              <w:rPr>
                <w:del w:id="107" w:author="SAUSSET MAXIME ASC NIV 1 OT" w:date="2024-09-19T16:04:00Z"/>
                <w:rFonts w:ascii="Arial" w:hAnsi="Arial"/>
              </w:rPr>
            </w:pPr>
            <w:del w:id="108" w:author="SAUSSET MAXIME ASC NIV 1 OT" w:date="2024-09-19T16:04:00Z">
              <w:r w:rsidDel="005A1CFA">
                <w:rPr>
                  <w:rFonts w:ascii="Arial" w:hAnsi="Arial"/>
                </w:rPr>
                <w:delText>Quantités</w:delText>
              </w:r>
            </w:del>
          </w:p>
        </w:tc>
        <w:tc>
          <w:tcPr>
            <w:tcW w:w="2127" w:type="dxa"/>
            <w:tcBorders>
              <w:top w:val="single" w:sz="4" w:space="0" w:color="auto"/>
              <w:left w:val="single" w:sz="4" w:space="0" w:color="auto"/>
              <w:bottom w:val="single" w:sz="4" w:space="0" w:color="auto"/>
              <w:right w:val="single" w:sz="4" w:space="0" w:color="auto"/>
            </w:tcBorders>
          </w:tcPr>
          <w:p w14:paraId="7E388188" w14:textId="67FB673B" w:rsidR="00B050AF" w:rsidDel="005A1CFA" w:rsidRDefault="00B050AF">
            <w:pPr>
              <w:spacing w:before="120" w:after="120"/>
              <w:jc w:val="center"/>
              <w:rPr>
                <w:del w:id="109" w:author="SAUSSET MAXIME ASC NIV 1 OT" w:date="2024-09-19T16:04:00Z"/>
                <w:rFonts w:ascii="Arial" w:hAnsi="Arial"/>
              </w:rPr>
            </w:pPr>
            <w:del w:id="110" w:author="SAUSSET MAXIME ASC NIV 1 OT" w:date="2024-09-19T16:04:00Z">
              <w:r w:rsidDel="005A1CFA">
                <w:rPr>
                  <w:rFonts w:ascii="Arial" w:hAnsi="Arial"/>
                </w:rPr>
                <w:delText>Dépenses</w:delText>
              </w:r>
            </w:del>
          </w:p>
        </w:tc>
      </w:tr>
      <w:tr w:rsidR="00727A7F" w:rsidRPr="00065A57" w:rsidDel="005A1CFA" w14:paraId="7BF667EA" w14:textId="1DBB355E">
        <w:trPr>
          <w:cantSplit/>
          <w:trHeight w:val="100"/>
          <w:del w:id="111"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798FCC13" w14:textId="4334F270" w:rsidR="00727A7F" w:rsidRPr="003C60D0" w:rsidDel="005A1CFA" w:rsidRDefault="003C60D0" w:rsidP="003C60D0">
            <w:pPr>
              <w:spacing w:before="60" w:after="60"/>
              <w:jc w:val="center"/>
              <w:rPr>
                <w:del w:id="112" w:author="SAUSSET MAXIME ASC NIV 1 OT" w:date="2024-09-19T16:04:00Z"/>
                <w:rFonts w:ascii="Arial" w:hAnsi="Arial"/>
                <w:b/>
              </w:rPr>
            </w:pPr>
            <w:del w:id="113" w:author="SAUSSET MAXIME ASC NIV 1 OT" w:date="2024-09-19T16:04:00Z">
              <w:r w:rsidRPr="003C60D0" w:rsidDel="005A1CFA">
                <w:rPr>
                  <w:rFonts w:ascii="Arial" w:hAnsi="Arial"/>
                  <w:b/>
                </w:rPr>
                <w:delText>1</w:delText>
              </w:r>
            </w:del>
          </w:p>
        </w:tc>
        <w:tc>
          <w:tcPr>
            <w:tcW w:w="7513" w:type="dxa"/>
            <w:gridSpan w:val="2"/>
            <w:tcBorders>
              <w:top w:val="single" w:sz="4" w:space="0" w:color="auto"/>
              <w:left w:val="single" w:sz="4" w:space="0" w:color="auto"/>
              <w:bottom w:val="single" w:sz="4" w:space="0" w:color="auto"/>
              <w:right w:val="single" w:sz="4" w:space="0" w:color="auto"/>
            </w:tcBorders>
          </w:tcPr>
          <w:p w14:paraId="1C94E1DA" w14:textId="15ED77CA" w:rsidR="00727A7F" w:rsidRPr="0071583C" w:rsidDel="005A1CFA" w:rsidRDefault="0057118D" w:rsidP="00727A7F">
            <w:pPr>
              <w:spacing w:before="60" w:after="60"/>
              <w:rPr>
                <w:del w:id="114" w:author="SAUSSET MAXIME ASC NIV 1 OT" w:date="2024-09-19T16:04:00Z"/>
                <w:rFonts w:ascii="Arial" w:hAnsi="Arial"/>
                <w:b/>
              </w:rPr>
            </w:pPr>
            <w:del w:id="115" w:author="SAUSSET MAXIME ASC NIV 1 OT" w:date="2024-09-19T16:04:00Z">
              <w:r w:rsidDel="005A1CFA">
                <w:rPr>
                  <w:rFonts w:ascii="Arial" w:hAnsi="Arial"/>
                  <w:b/>
                </w:rPr>
                <w:delText>Démolition de l’escalier existant et évacuation des gravats art 2.4</w:delText>
              </w:r>
              <w:r w:rsidR="003C60D0" w:rsidDel="005A1CFA">
                <w:rPr>
                  <w:rFonts w:ascii="Arial" w:hAnsi="Arial"/>
                  <w:b/>
                </w:rPr>
                <w:delText xml:space="preserve"> </w:delText>
              </w:r>
            </w:del>
          </w:p>
        </w:tc>
        <w:tc>
          <w:tcPr>
            <w:tcW w:w="992" w:type="dxa"/>
            <w:tcBorders>
              <w:top w:val="single" w:sz="4" w:space="0" w:color="auto"/>
              <w:left w:val="single" w:sz="4" w:space="0" w:color="auto"/>
              <w:bottom w:val="single" w:sz="4" w:space="0" w:color="auto"/>
              <w:right w:val="single" w:sz="4" w:space="0" w:color="auto"/>
            </w:tcBorders>
          </w:tcPr>
          <w:p w14:paraId="16A91FB8" w14:textId="2F8AA6B2" w:rsidR="00727A7F" w:rsidRPr="003C60D0" w:rsidDel="005A1CFA" w:rsidRDefault="003C60D0" w:rsidP="00727A7F">
            <w:pPr>
              <w:spacing w:before="60" w:after="60"/>
              <w:jc w:val="center"/>
              <w:rPr>
                <w:del w:id="116" w:author="SAUSSET MAXIME ASC NIV 1 OT" w:date="2024-09-19T16:04:00Z"/>
                <w:rFonts w:ascii="Arial" w:hAnsi="Arial"/>
              </w:rPr>
            </w:pPr>
            <w:del w:id="117" w:author="SAUSSET MAXIME ASC NIV 1 OT" w:date="2024-09-19T16:04:00Z">
              <w:r w:rsidRPr="003C60D0" w:rsidDel="005A1CFA">
                <w:rPr>
                  <w:rFonts w:ascii="Arial" w:hAnsi="Arial"/>
                </w:rPr>
                <w:delText>Forfait</w:delText>
              </w:r>
            </w:del>
          </w:p>
        </w:tc>
        <w:tc>
          <w:tcPr>
            <w:tcW w:w="2127" w:type="dxa"/>
            <w:tcBorders>
              <w:top w:val="single" w:sz="4" w:space="0" w:color="auto"/>
              <w:left w:val="single" w:sz="4" w:space="0" w:color="auto"/>
              <w:bottom w:val="single" w:sz="4" w:space="0" w:color="auto"/>
              <w:right w:val="single" w:sz="4" w:space="0" w:color="auto"/>
            </w:tcBorders>
          </w:tcPr>
          <w:p w14:paraId="7132A02C" w14:textId="7529B52E" w:rsidR="00727A7F" w:rsidRPr="00065A57" w:rsidDel="005A1CFA" w:rsidRDefault="00727A7F" w:rsidP="00727A7F">
            <w:pPr>
              <w:spacing w:before="60" w:after="60"/>
              <w:ind w:right="170"/>
              <w:jc w:val="right"/>
              <w:rPr>
                <w:del w:id="118" w:author="SAUSSET MAXIME ASC NIV 1 OT" w:date="2024-09-19T16:04:00Z"/>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3E379904" w14:textId="5C18A098" w:rsidR="00727A7F" w:rsidRPr="00065A57" w:rsidDel="005A1CFA" w:rsidRDefault="00727A7F" w:rsidP="00727A7F">
            <w:pPr>
              <w:spacing w:before="60" w:after="60"/>
              <w:jc w:val="center"/>
              <w:rPr>
                <w:del w:id="119" w:author="SAUSSET MAXIME ASC NIV 1 OT" w:date="2024-09-19T16:04:00Z"/>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75F610FB" w14:textId="37D5BCDD" w:rsidR="00727A7F" w:rsidRPr="00065A57" w:rsidDel="005A1CFA" w:rsidRDefault="00727A7F" w:rsidP="00727A7F">
            <w:pPr>
              <w:spacing w:before="60" w:after="60"/>
              <w:ind w:right="170"/>
              <w:jc w:val="right"/>
              <w:rPr>
                <w:del w:id="120" w:author="SAUSSET MAXIME ASC NIV 1 OT" w:date="2024-09-19T16:04:00Z"/>
                <w:rFonts w:ascii="Arial" w:hAnsi="Arial"/>
                <w:b/>
              </w:rPr>
            </w:pPr>
          </w:p>
        </w:tc>
      </w:tr>
      <w:tr w:rsidR="00B050AF" w:rsidDel="005A1CFA" w14:paraId="7E56A71E" w14:textId="09717072">
        <w:trPr>
          <w:cantSplit/>
          <w:trHeight w:val="100"/>
          <w:del w:id="121"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36FD6A14" w14:textId="06D92D8B" w:rsidR="00B050AF" w:rsidRPr="003C60D0" w:rsidDel="005A1CFA" w:rsidRDefault="003C60D0" w:rsidP="003C60D0">
            <w:pPr>
              <w:spacing w:before="60" w:after="60"/>
              <w:jc w:val="center"/>
              <w:rPr>
                <w:del w:id="122" w:author="SAUSSET MAXIME ASC NIV 1 OT" w:date="2024-09-19T16:04:00Z"/>
                <w:rFonts w:ascii="Arial" w:hAnsi="Arial"/>
                <w:b/>
              </w:rPr>
            </w:pPr>
            <w:del w:id="123" w:author="SAUSSET MAXIME ASC NIV 1 OT" w:date="2024-09-19T16:04:00Z">
              <w:r w:rsidRPr="003C60D0" w:rsidDel="005A1CFA">
                <w:rPr>
                  <w:rFonts w:ascii="Arial" w:hAnsi="Arial"/>
                  <w:b/>
                </w:rPr>
                <w:delText>2</w:delText>
              </w:r>
            </w:del>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32DB54A9" w14:textId="0142922F" w:rsidR="00B41FD3" w:rsidRPr="0071583C" w:rsidDel="005A1CFA" w:rsidRDefault="0057118D" w:rsidP="00727A7F">
            <w:pPr>
              <w:spacing w:before="60" w:after="60"/>
              <w:rPr>
                <w:del w:id="124" w:author="SAUSSET MAXIME ASC NIV 1 OT" w:date="2024-09-19T16:04:00Z"/>
                <w:rFonts w:ascii="Arial" w:hAnsi="Arial"/>
                <w:b/>
              </w:rPr>
            </w:pPr>
            <w:del w:id="125" w:author="SAUSSET MAXIME ASC NIV 1 OT" w:date="2024-09-19T16:04:00Z">
              <w:r w:rsidDel="005A1CFA">
                <w:rPr>
                  <w:rFonts w:ascii="Arial" w:hAnsi="Arial"/>
                  <w:b/>
                </w:rPr>
                <w:delText>Fabrication et mise en place de l’escalier art 2.5 et 2.6</w:delText>
              </w:r>
            </w:del>
          </w:p>
        </w:tc>
        <w:tc>
          <w:tcPr>
            <w:tcW w:w="992" w:type="dxa"/>
            <w:tcBorders>
              <w:top w:val="single" w:sz="4" w:space="0" w:color="auto"/>
              <w:left w:val="single" w:sz="4" w:space="0" w:color="auto"/>
              <w:bottom w:val="single" w:sz="4" w:space="0" w:color="auto"/>
              <w:right w:val="single" w:sz="4" w:space="0" w:color="auto"/>
            </w:tcBorders>
          </w:tcPr>
          <w:p w14:paraId="234BB79B" w14:textId="703D3EA5" w:rsidR="00B050AF" w:rsidDel="005A1CFA" w:rsidRDefault="0057118D" w:rsidP="00727A7F">
            <w:pPr>
              <w:spacing w:before="60" w:after="60"/>
              <w:jc w:val="center"/>
              <w:rPr>
                <w:del w:id="126" w:author="SAUSSET MAXIME ASC NIV 1 OT" w:date="2024-09-19T16:04:00Z"/>
                <w:rFonts w:ascii="Arial" w:hAnsi="Arial"/>
              </w:rPr>
            </w:pPr>
            <w:del w:id="127" w:author="SAUSSET MAXIME ASC NIV 1 OT" w:date="2024-09-19T16:04:00Z">
              <w:r w:rsidDel="005A1CFA">
                <w:rPr>
                  <w:rFonts w:ascii="Arial" w:hAnsi="Arial"/>
                </w:rPr>
                <w:delText>Forfait</w:delText>
              </w:r>
            </w:del>
          </w:p>
        </w:tc>
        <w:tc>
          <w:tcPr>
            <w:tcW w:w="2127" w:type="dxa"/>
            <w:tcBorders>
              <w:top w:val="single" w:sz="4" w:space="0" w:color="auto"/>
              <w:left w:val="single" w:sz="4" w:space="0" w:color="auto"/>
              <w:bottom w:val="single" w:sz="4" w:space="0" w:color="auto"/>
              <w:right w:val="single" w:sz="4" w:space="0" w:color="auto"/>
            </w:tcBorders>
          </w:tcPr>
          <w:p w14:paraId="2ACF717A" w14:textId="7899295D" w:rsidR="00B050AF" w:rsidDel="005A1CFA" w:rsidRDefault="00B050AF" w:rsidP="00727A7F">
            <w:pPr>
              <w:spacing w:before="60" w:after="60"/>
              <w:ind w:right="170"/>
              <w:jc w:val="right"/>
              <w:rPr>
                <w:del w:id="128" w:author="SAUSSET MAXIME ASC NIV 1 OT" w:date="2024-09-19T16:04:00Z"/>
                <w:rFonts w:ascii="Arial" w:hAnsi="Arial"/>
              </w:rPr>
            </w:pPr>
          </w:p>
        </w:tc>
        <w:tc>
          <w:tcPr>
            <w:tcW w:w="1064" w:type="dxa"/>
            <w:tcBorders>
              <w:top w:val="single" w:sz="4" w:space="0" w:color="auto"/>
              <w:left w:val="single" w:sz="4" w:space="0" w:color="auto"/>
              <w:bottom w:val="single" w:sz="4" w:space="0" w:color="auto"/>
              <w:right w:val="single" w:sz="4" w:space="0" w:color="auto"/>
            </w:tcBorders>
          </w:tcPr>
          <w:p w14:paraId="734129B0" w14:textId="26D4C481" w:rsidR="00B050AF" w:rsidDel="005A1CFA" w:rsidRDefault="00B050AF" w:rsidP="00727A7F">
            <w:pPr>
              <w:spacing w:before="60" w:after="60"/>
              <w:jc w:val="center"/>
              <w:rPr>
                <w:del w:id="129" w:author="SAUSSET MAXIME ASC NIV 1 OT" w:date="2024-09-19T16:04:00Z"/>
                <w:rFonts w:ascii="Arial" w:hAnsi="Arial"/>
              </w:rPr>
            </w:pPr>
          </w:p>
        </w:tc>
        <w:tc>
          <w:tcPr>
            <w:tcW w:w="2127" w:type="dxa"/>
            <w:tcBorders>
              <w:top w:val="single" w:sz="4" w:space="0" w:color="auto"/>
              <w:left w:val="single" w:sz="4" w:space="0" w:color="auto"/>
              <w:bottom w:val="single" w:sz="4" w:space="0" w:color="auto"/>
              <w:right w:val="single" w:sz="4" w:space="0" w:color="auto"/>
            </w:tcBorders>
          </w:tcPr>
          <w:p w14:paraId="25E93302" w14:textId="4B835C1C" w:rsidR="00B050AF" w:rsidDel="005A1CFA" w:rsidRDefault="00B050AF" w:rsidP="00727A7F">
            <w:pPr>
              <w:spacing w:before="60" w:after="60"/>
              <w:ind w:right="170"/>
              <w:jc w:val="right"/>
              <w:rPr>
                <w:del w:id="130" w:author="SAUSSET MAXIME ASC NIV 1 OT" w:date="2024-09-19T16:04:00Z"/>
                <w:rFonts w:ascii="Arial" w:hAnsi="Arial"/>
              </w:rPr>
            </w:pPr>
          </w:p>
        </w:tc>
      </w:tr>
      <w:tr w:rsidR="003C60D0" w:rsidRPr="00065A57" w:rsidDel="005A1CFA" w14:paraId="0F0EA265" w14:textId="5C2E72EF">
        <w:trPr>
          <w:cantSplit/>
          <w:trHeight w:val="100"/>
          <w:del w:id="131"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7244A649" w14:textId="60258D33" w:rsidR="003C60D0" w:rsidRPr="00065A57" w:rsidDel="005A1CFA" w:rsidRDefault="003C60D0" w:rsidP="003C60D0">
            <w:pPr>
              <w:spacing w:before="60" w:after="60"/>
              <w:jc w:val="center"/>
              <w:rPr>
                <w:del w:id="132" w:author="SAUSSET MAXIME ASC NIV 1 OT" w:date="2024-09-19T16:04:00Z"/>
                <w:rFonts w:ascii="Arial" w:hAnsi="Arial"/>
                <w:b/>
              </w:rPr>
            </w:pPr>
            <w:del w:id="133" w:author="SAUSSET MAXIME ASC NIV 1 OT" w:date="2024-09-17T18:01:00Z">
              <w:r w:rsidRPr="003C60D0" w:rsidDel="00B41FD3">
                <w:rPr>
                  <w:rFonts w:ascii="Arial" w:hAnsi="Arial"/>
                  <w:b/>
                </w:rPr>
                <w:delText>3</w:delText>
              </w:r>
            </w:del>
          </w:p>
        </w:tc>
        <w:tc>
          <w:tcPr>
            <w:tcW w:w="7513" w:type="dxa"/>
            <w:gridSpan w:val="2"/>
            <w:tcBorders>
              <w:top w:val="single" w:sz="4" w:space="0" w:color="auto"/>
              <w:left w:val="single" w:sz="4" w:space="0" w:color="auto"/>
              <w:bottom w:val="single" w:sz="4" w:space="0" w:color="auto"/>
              <w:right w:val="single" w:sz="4" w:space="0" w:color="auto"/>
            </w:tcBorders>
          </w:tcPr>
          <w:p w14:paraId="4EAC3E1F" w14:textId="2B6AB041" w:rsidR="003C60D0" w:rsidRPr="00065A57" w:rsidDel="005A1CFA" w:rsidRDefault="0057118D" w:rsidP="00B41FD3">
            <w:pPr>
              <w:spacing w:before="60" w:after="60"/>
              <w:rPr>
                <w:del w:id="134" w:author="SAUSSET MAXIME ASC NIV 1 OT" w:date="2024-09-19T16:04:00Z"/>
                <w:rFonts w:ascii="Arial" w:hAnsi="Arial"/>
                <w:b/>
              </w:rPr>
            </w:pPr>
            <w:del w:id="135" w:author="SAUSSET MAXIME ASC NIV 1 OT" w:date="2024-09-19T16:04:00Z">
              <w:r w:rsidDel="005A1CFA">
                <w:rPr>
                  <w:rFonts w:ascii="Arial" w:hAnsi="Arial"/>
                  <w:b/>
                </w:rPr>
                <w:delText xml:space="preserve">Etude préalable </w:delText>
              </w:r>
            </w:del>
            <w:del w:id="136" w:author="SAUSSET MAXIME ASC NIV 1 OT" w:date="2024-09-17T18:01:00Z">
              <w:r w:rsidDel="00B41FD3">
                <w:rPr>
                  <w:rFonts w:ascii="Arial" w:hAnsi="Arial"/>
                  <w:b/>
                </w:rPr>
                <w:delText xml:space="preserve">et </w:delText>
              </w:r>
              <w:commentRangeStart w:id="137"/>
              <w:r w:rsidDel="00B41FD3">
                <w:rPr>
                  <w:rFonts w:ascii="Arial" w:hAnsi="Arial"/>
                  <w:b/>
                </w:rPr>
                <w:delText>DOE</w:delText>
              </w:r>
              <w:commentRangeEnd w:id="137"/>
              <w:r w:rsidR="00710ACE" w:rsidDel="00B41FD3">
                <w:rPr>
                  <w:rStyle w:val="Marquedecommentaire"/>
                </w:rPr>
                <w:commentReference w:id="137"/>
              </w:r>
              <w:r w:rsidR="003C60D0" w:rsidDel="00B41FD3">
                <w:rPr>
                  <w:rFonts w:ascii="Arial" w:hAnsi="Arial"/>
                  <w:b/>
                </w:rPr>
                <w:delText xml:space="preserve"> </w:delText>
              </w:r>
            </w:del>
            <w:del w:id="138" w:author="SAUSSET MAXIME ASC NIV 1 OT" w:date="2024-09-19T16:04:00Z">
              <w:r w:rsidR="003C60D0" w:rsidDel="005A1CFA">
                <w:rPr>
                  <w:rFonts w:ascii="Arial" w:hAnsi="Arial"/>
                  <w:b/>
                </w:rPr>
                <w:delText>art 2.</w:delText>
              </w:r>
              <w:r w:rsidDel="005A1CFA">
                <w:rPr>
                  <w:rFonts w:ascii="Arial" w:hAnsi="Arial"/>
                  <w:b/>
                </w:rPr>
                <w:delText>3</w:delText>
              </w:r>
            </w:del>
            <w:del w:id="139" w:author="SAUSSET MAXIME ASC NIV 1 OT" w:date="2024-09-17T18:03:00Z">
              <w:r w:rsidDel="00B41FD3">
                <w:rPr>
                  <w:rFonts w:ascii="Arial" w:hAnsi="Arial"/>
                  <w:b/>
                </w:rPr>
                <w:delText xml:space="preserve"> et </w:delText>
              </w:r>
            </w:del>
            <w:del w:id="140" w:author="SAUSSET MAXIME ASC NIV 1 OT" w:date="2024-09-17T18:01:00Z">
              <w:r w:rsidDel="00B41FD3">
                <w:rPr>
                  <w:rFonts w:ascii="Arial" w:hAnsi="Arial"/>
                  <w:b/>
                </w:rPr>
                <w:delText>2.</w:delText>
              </w:r>
            </w:del>
          </w:p>
        </w:tc>
        <w:tc>
          <w:tcPr>
            <w:tcW w:w="992" w:type="dxa"/>
            <w:tcBorders>
              <w:top w:val="single" w:sz="4" w:space="0" w:color="auto"/>
              <w:left w:val="single" w:sz="4" w:space="0" w:color="auto"/>
              <w:bottom w:val="single" w:sz="4" w:space="0" w:color="auto"/>
              <w:right w:val="single" w:sz="4" w:space="0" w:color="auto"/>
            </w:tcBorders>
          </w:tcPr>
          <w:p w14:paraId="40D811FD" w14:textId="746921BA" w:rsidR="003C60D0" w:rsidRPr="00065A57" w:rsidDel="005A1CFA" w:rsidRDefault="003C60D0" w:rsidP="003C60D0">
            <w:pPr>
              <w:spacing w:before="60" w:after="60"/>
              <w:jc w:val="center"/>
              <w:rPr>
                <w:del w:id="141" w:author="SAUSSET MAXIME ASC NIV 1 OT" w:date="2024-09-19T16:04:00Z"/>
                <w:rFonts w:ascii="Arial" w:hAnsi="Arial"/>
                <w:b/>
              </w:rPr>
            </w:pPr>
            <w:del w:id="142" w:author="SAUSSET MAXIME ASC NIV 1 OT" w:date="2024-09-19T16:04:00Z">
              <w:r w:rsidRPr="003C60D0" w:rsidDel="005A1CFA">
                <w:rPr>
                  <w:rFonts w:ascii="Arial" w:hAnsi="Arial"/>
                </w:rPr>
                <w:delText>Forfait</w:delText>
              </w:r>
            </w:del>
          </w:p>
        </w:tc>
        <w:tc>
          <w:tcPr>
            <w:tcW w:w="2127" w:type="dxa"/>
            <w:tcBorders>
              <w:top w:val="single" w:sz="4" w:space="0" w:color="auto"/>
              <w:left w:val="single" w:sz="4" w:space="0" w:color="auto"/>
              <w:bottom w:val="single" w:sz="4" w:space="0" w:color="auto"/>
              <w:right w:val="single" w:sz="4" w:space="0" w:color="auto"/>
            </w:tcBorders>
          </w:tcPr>
          <w:p w14:paraId="3C36F1E0" w14:textId="003FDC7A" w:rsidR="003C60D0" w:rsidRPr="00065A57" w:rsidDel="005A1CFA" w:rsidRDefault="003C60D0" w:rsidP="003C60D0">
            <w:pPr>
              <w:spacing w:before="60" w:after="60"/>
              <w:ind w:right="170"/>
              <w:jc w:val="right"/>
              <w:rPr>
                <w:del w:id="143" w:author="SAUSSET MAXIME ASC NIV 1 OT" w:date="2024-09-19T16:04:00Z"/>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22E9E57C" w14:textId="2CF9EA32" w:rsidR="003C60D0" w:rsidRPr="00065A57" w:rsidDel="005A1CFA" w:rsidRDefault="003C60D0" w:rsidP="003C60D0">
            <w:pPr>
              <w:spacing w:before="60" w:after="60"/>
              <w:jc w:val="center"/>
              <w:rPr>
                <w:del w:id="144" w:author="SAUSSET MAXIME ASC NIV 1 OT" w:date="2024-09-19T16:04:00Z"/>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021587FD" w14:textId="0A9A4AA6" w:rsidR="003C60D0" w:rsidRPr="00065A57" w:rsidDel="005A1CFA" w:rsidRDefault="003C60D0" w:rsidP="003C60D0">
            <w:pPr>
              <w:spacing w:before="60" w:after="60"/>
              <w:ind w:right="170"/>
              <w:jc w:val="right"/>
              <w:rPr>
                <w:del w:id="145" w:author="SAUSSET MAXIME ASC NIV 1 OT" w:date="2024-09-19T16:04:00Z"/>
                <w:rFonts w:ascii="Arial" w:hAnsi="Arial"/>
                <w:b/>
              </w:rPr>
            </w:pPr>
          </w:p>
        </w:tc>
      </w:tr>
      <w:tr w:rsidR="003C60D0" w:rsidRPr="00065A57" w:rsidDel="005A1CFA" w14:paraId="1CB35DF1" w14:textId="29753D27" w:rsidTr="00211B43">
        <w:trPr>
          <w:cantSplit/>
          <w:trHeight w:val="551"/>
          <w:del w:id="146" w:author="SAUSSET MAXIME ASC NIV 1 OT" w:date="2024-09-19T16:04:00Z"/>
        </w:trPr>
        <w:tc>
          <w:tcPr>
            <w:tcW w:w="1204" w:type="dxa"/>
            <w:tcBorders>
              <w:top w:val="single" w:sz="4" w:space="0" w:color="auto"/>
            </w:tcBorders>
          </w:tcPr>
          <w:p w14:paraId="3348631B" w14:textId="7CFC103D" w:rsidR="003C60D0" w:rsidRPr="00065A57" w:rsidDel="005A1CFA" w:rsidRDefault="003C60D0" w:rsidP="003C60D0">
            <w:pPr>
              <w:spacing w:before="60" w:after="60"/>
              <w:jc w:val="center"/>
              <w:rPr>
                <w:del w:id="147" w:author="SAUSSET MAXIME ASC NIV 1 OT" w:date="2024-09-19T16:04:00Z"/>
                <w:rFonts w:ascii="Arial" w:hAnsi="Arial"/>
                <w:b/>
              </w:rPr>
            </w:pPr>
          </w:p>
        </w:tc>
        <w:tc>
          <w:tcPr>
            <w:tcW w:w="4111" w:type="dxa"/>
            <w:tcBorders>
              <w:top w:val="single" w:sz="4" w:space="0" w:color="auto"/>
              <w:right w:val="single" w:sz="4" w:space="0" w:color="auto"/>
            </w:tcBorders>
          </w:tcPr>
          <w:p w14:paraId="7B0EC03F" w14:textId="6D07F70F" w:rsidR="003C60D0" w:rsidRPr="00065A57" w:rsidDel="005A1CFA" w:rsidRDefault="003C60D0" w:rsidP="003C60D0">
            <w:pPr>
              <w:spacing w:before="60" w:after="60"/>
              <w:rPr>
                <w:del w:id="148" w:author="SAUSSET MAXIME ASC NIV 1 OT" w:date="2024-09-19T16:04:00Z"/>
                <w:rFonts w:ascii="Arial" w:hAnsi="Arial"/>
                <w:b/>
                <w:u w:val="single"/>
              </w:rPr>
            </w:pPr>
          </w:p>
        </w:tc>
        <w:tc>
          <w:tcPr>
            <w:tcW w:w="7585" w:type="dxa"/>
            <w:gridSpan w:val="4"/>
            <w:tcBorders>
              <w:top w:val="single" w:sz="4" w:space="0" w:color="auto"/>
              <w:left w:val="single" w:sz="4" w:space="0" w:color="auto"/>
              <w:bottom w:val="single" w:sz="4" w:space="0" w:color="auto"/>
              <w:right w:val="single" w:sz="4" w:space="0" w:color="auto"/>
            </w:tcBorders>
          </w:tcPr>
          <w:p w14:paraId="7FF22EFD" w14:textId="74C8D6E6" w:rsidR="003C60D0" w:rsidRPr="00065A57" w:rsidDel="005A1CFA" w:rsidRDefault="003C60D0" w:rsidP="003C60D0">
            <w:pPr>
              <w:spacing w:before="60" w:after="60"/>
              <w:jc w:val="right"/>
              <w:rPr>
                <w:del w:id="149" w:author="SAUSSET MAXIME ASC NIV 1 OT" w:date="2024-09-19T16:04:00Z"/>
                <w:rFonts w:ascii="Arial" w:hAnsi="Arial"/>
                <w:b/>
              </w:rPr>
            </w:pPr>
            <w:del w:id="150" w:author="SAUSSET MAXIME ASC NIV 1 OT" w:date="2024-09-19T16:04:00Z">
              <w:r w:rsidDel="005A1CFA">
                <w:rPr>
                  <w:rFonts w:ascii="Arial" w:hAnsi="Arial"/>
                  <w:b/>
                </w:rPr>
                <w:delText>Montant total H.T. des travaux en solution de base</w:delText>
              </w:r>
            </w:del>
          </w:p>
        </w:tc>
        <w:tc>
          <w:tcPr>
            <w:tcW w:w="2127" w:type="dxa"/>
            <w:tcBorders>
              <w:top w:val="single" w:sz="4" w:space="0" w:color="auto"/>
              <w:left w:val="single" w:sz="4" w:space="0" w:color="auto"/>
              <w:bottom w:val="single" w:sz="4" w:space="0" w:color="auto"/>
              <w:right w:val="single" w:sz="4" w:space="0" w:color="auto"/>
            </w:tcBorders>
          </w:tcPr>
          <w:p w14:paraId="090194BA" w14:textId="57E93A7A" w:rsidR="003C60D0" w:rsidRPr="00065A57" w:rsidDel="005A1CFA" w:rsidRDefault="003C60D0" w:rsidP="003C60D0">
            <w:pPr>
              <w:spacing w:before="60" w:after="60"/>
              <w:ind w:right="170"/>
              <w:jc w:val="right"/>
              <w:rPr>
                <w:del w:id="151" w:author="SAUSSET MAXIME ASC NIV 1 OT" w:date="2024-09-19T16:04:00Z"/>
                <w:rFonts w:ascii="Arial" w:hAnsi="Arial"/>
                <w:b/>
              </w:rPr>
            </w:pPr>
          </w:p>
        </w:tc>
      </w:tr>
      <w:tr w:rsidR="005A1CFA" w14:paraId="17669DE9" w14:textId="77777777" w:rsidTr="00796505">
        <w:trPr>
          <w:cantSplit/>
          <w:ins w:id="152" w:author="SAUSSET MAXIME ASC NIV 1 OT" w:date="2024-09-19T16:04:00Z"/>
        </w:trPr>
        <w:tc>
          <w:tcPr>
            <w:tcW w:w="11836" w:type="dxa"/>
            <w:gridSpan w:val="5"/>
            <w:tcBorders>
              <w:top w:val="single" w:sz="6" w:space="0" w:color="auto"/>
              <w:left w:val="single" w:sz="6" w:space="0" w:color="auto"/>
              <w:bottom w:val="single" w:sz="6" w:space="0" w:color="auto"/>
            </w:tcBorders>
          </w:tcPr>
          <w:p w14:paraId="2E8C08EF" w14:textId="77777777" w:rsidR="005A1CFA" w:rsidRDefault="005A1CFA" w:rsidP="00796505">
            <w:pPr>
              <w:spacing w:before="120" w:after="120"/>
              <w:ind w:left="3969"/>
              <w:jc w:val="center"/>
              <w:rPr>
                <w:ins w:id="153" w:author="SAUSSET MAXIME ASC NIV 1 OT" w:date="2024-09-19T16:04:00Z"/>
                <w:rFonts w:ascii="Arial" w:hAnsi="Arial"/>
              </w:rPr>
            </w:pPr>
            <w:ins w:id="154" w:author="SAUSSET MAXIME ASC NIV 1 OT" w:date="2024-09-19T16:04:00Z">
              <w:r>
                <w:rPr>
                  <w:rFonts w:ascii="Arial" w:hAnsi="Arial"/>
                </w:rPr>
                <w:t>DETAIL ESTIMATIF</w:t>
              </w:r>
            </w:ins>
          </w:p>
        </w:tc>
        <w:tc>
          <w:tcPr>
            <w:tcW w:w="3191" w:type="dxa"/>
            <w:gridSpan w:val="2"/>
            <w:tcBorders>
              <w:top w:val="single" w:sz="6" w:space="0" w:color="auto"/>
              <w:right w:val="single" w:sz="4" w:space="0" w:color="auto"/>
            </w:tcBorders>
          </w:tcPr>
          <w:p w14:paraId="4D3F7B36" w14:textId="77777777" w:rsidR="005A1CFA" w:rsidRDefault="005A1CFA" w:rsidP="00796505">
            <w:pPr>
              <w:spacing w:before="120" w:after="120"/>
              <w:jc w:val="center"/>
              <w:rPr>
                <w:ins w:id="155" w:author="SAUSSET MAXIME ASC NIV 1 OT" w:date="2024-09-19T16:04:00Z"/>
                <w:rFonts w:ascii="Arial" w:hAnsi="Arial"/>
              </w:rPr>
            </w:pPr>
          </w:p>
        </w:tc>
      </w:tr>
      <w:tr w:rsidR="005A1CFA" w14:paraId="44D61EFE" w14:textId="77777777" w:rsidTr="00796505">
        <w:trPr>
          <w:cantSplit/>
          <w:ins w:id="156" w:author="SAUSSET MAXIME ASC NIV 1 OT" w:date="2024-09-19T16:04:00Z"/>
        </w:trPr>
        <w:tc>
          <w:tcPr>
            <w:tcW w:w="11836" w:type="dxa"/>
            <w:gridSpan w:val="5"/>
            <w:tcBorders>
              <w:top w:val="single" w:sz="6" w:space="0" w:color="auto"/>
              <w:left w:val="single" w:sz="6" w:space="0" w:color="auto"/>
              <w:bottom w:val="single" w:sz="4" w:space="0" w:color="auto"/>
              <w:right w:val="single" w:sz="6" w:space="0" w:color="auto"/>
            </w:tcBorders>
          </w:tcPr>
          <w:p w14:paraId="56C4BE92" w14:textId="77777777" w:rsidR="005A1CFA" w:rsidRDefault="005A1CFA" w:rsidP="00796505">
            <w:pPr>
              <w:spacing w:before="120" w:after="120"/>
              <w:jc w:val="center"/>
              <w:rPr>
                <w:ins w:id="157" w:author="SAUSSET MAXIME ASC NIV 1 OT" w:date="2024-09-19T16:04:00Z"/>
                <w:rFonts w:ascii="Arial" w:hAnsi="Arial"/>
              </w:rPr>
            </w:pPr>
            <w:ins w:id="158" w:author="SAUSSET MAXIME ASC NIV 1 OT" w:date="2024-09-19T16:04:00Z">
              <w:r>
                <w:rPr>
                  <w:rFonts w:ascii="Arial" w:hAnsi="Arial"/>
                </w:rPr>
                <w:t>ETAT DES PRIX FORFAITAIRES – BORDEREAU DES PRIX UNITAIRES</w:t>
              </w:r>
            </w:ins>
          </w:p>
        </w:tc>
        <w:tc>
          <w:tcPr>
            <w:tcW w:w="3191" w:type="dxa"/>
            <w:gridSpan w:val="2"/>
            <w:tcBorders>
              <w:left w:val="single" w:sz="6" w:space="0" w:color="auto"/>
              <w:bottom w:val="single" w:sz="4" w:space="0" w:color="auto"/>
              <w:right w:val="single" w:sz="4" w:space="0" w:color="auto"/>
            </w:tcBorders>
          </w:tcPr>
          <w:p w14:paraId="54CFD974" w14:textId="77777777" w:rsidR="005A1CFA" w:rsidRDefault="005A1CFA" w:rsidP="00796505">
            <w:pPr>
              <w:spacing w:before="120" w:after="120"/>
              <w:jc w:val="center"/>
              <w:rPr>
                <w:ins w:id="159" w:author="SAUSSET MAXIME ASC NIV 1 OT" w:date="2024-09-19T16:04:00Z"/>
              </w:rPr>
            </w:pPr>
          </w:p>
        </w:tc>
      </w:tr>
      <w:tr w:rsidR="005A1CFA" w14:paraId="13B33791" w14:textId="77777777" w:rsidTr="00796505">
        <w:trPr>
          <w:cantSplit/>
          <w:ins w:id="160"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656FC6AB" w14:textId="77777777" w:rsidR="005A1CFA" w:rsidRDefault="005A1CFA" w:rsidP="00796505">
            <w:pPr>
              <w:spacing w:before="120" w:after="120"/>
              <w:jc w:val="center"/>
              <w:rPr>
                <w:ins w:id="161" w:author="SAUSSET MAXIME ASC NIV 1 OT" w:date="2024-09-19T16:04:00Z"/>
                <w:rFonts w:ascii="Arial" w:hAnsi="Arial"/>
              </w:rPr>
            </w:pPr>
            <w:ins w:id="162" w:author="SAUSSET MAXIME ASC NIV 1 OT" w:date="2024-09-19T16:04:00Z">
              <w:r>
                <w:rPr>
                  <w:rFonts w:ascii="Arial" w:hAnsi="Arial"/>
                </w:rPr>
                <w:t>N° des prix</w:t>
              </w:r>
            </w:ins>
          </w:p>
        </w:tc>
        <w:tc>
          <w:tcPr>
            <w:tcW w:w="7513" w:type="dxa"/>
            <w:gridSpan w:val="2"/>
            <w:tcBorders>
              <w:top w:val="single" w:sz="4" w:space="0" w:color="auto"/>
              <w:left w:val="single" w:sz="4" w:space="0" w:color="auto"/>
              <w:bottom w:val="single" w:sz="4" w:space="0" w:color="auto"/>
              <w:right w:val="single" w:sz="4" w:space="0" w:color="auto"/>
            </w:tcBorders>
          </w:tcPr>
          <w:p w14:paraId="0C258A81" w14:textId="77777777" w:rsidR="005A1CFA" w:rsidRDefault="005A1CFA" w:rsidP="00796505">
            <w:pPr>
              <w:spacing w:before="120" w:after="120"/>
              <w:jc w:val="center"/>
              <w:rPr>
                <w:ins w:id="163" w:author="SAUSSET MAXIME ASC NIV 1 OT" w:date="2024-09-19T16:04:00Z"/>
                <w:rFonts w:ascii="Arial" w:hAnsi="Arial"/>
              </w:rPr>
            </w:pPr>
            <w:ins w:id="164" w:author="SAUSSET MAXIME ASC NIV 1 OT" w:date="2024-09-19T16:04:00Z">
              <w:r>
                <w:rPr>
                  <w:rFonts w:ascii="Arial" w:hAnsi="Arial"/>
                </w:rPr>
                <w:t>Désignation des prestations</w:t>
              </w:r>
            </w:ins>
          </w:p>
        </w:tc>
        <w:tc>
          <w:tcPr>
            <w:tcW w:w="992" w:type="dxa"/>
            <w:tcBorders>
              <w:top w:val="single" w:sz="4" w:space="0" w:color="auto"/>
              <w:left w:val="single" w:sz="4" w:space="0" w:color="auto"/>
              <w:bottom w:val="single" w:sz="4" w:space="0" w:color="auto"/>
              <w:right w:val="single" w:sz="4" w:space="0" w:color="auto"/>
            </w:tcBorders>
          </w:tcPr>
          <w:p w14:paraId="173F3E6C" w14:textId="77777777" w:rsidR="005A1CFA" w:rsidRDefault="005A1CFA" w:rsidP="00796505">
            <w:pPr>
              <w:spacing w:before="120" w:after="120"/>
              <w:jc w:val="center"/>
              <w:rPr>
                <w:ins w:id="165" w:author="SAUSSET MAXIME ASC NIV 1 OT" w:date="2024-09-19T16:04:00Z"/>
                <w:rFonts w:ascii="Arial" w:hAnsi="Arial"/>
              </w:rPr>
            </w:pPr>
            <w:ins w:id="166" w:author="SAUSSET MAXIME ASC NIV 1 OT" w:date="2024-09-19T16:04:00Z">
              <w:r>
                <w:rPr>
                  <w:rFonts w:ascii="Arial" w:hAnsi="Arial"/>
                </w:rPr>
                <w:t>Unité</w:t>
              </w:r>
            </w:ins>
          </w:p>
        </w:tc>
        <w:tc>
          <w:tcPr>
            <w:tcW w:w="2127" w:type="dxa"/>
            <w:tcBorders>
              <w:top w:val="single" w:sz="4" w:space="0" w:color="auto"/>
              <w:left w:val="single" w:sz="4" w:space="0" w:color="auto"/>
              <w:bottom w:val="single" w:sz="4" w:space="0" w:color="auto"/>
              <w:right w:val="single" w:sz="4" w:space="0" w:color="auto"/>
            </w:tcBorders>
          </w:tcPr>
          <w:p w14:paraId="704A7A9E" w14:textId="77777777" w:rsidR="005A1CFA" w:rsidRDefault="005A1CFA" w:rsidP="00796505">
            <w:pPr>
              <w:spacing w:before="120" w:after="120"/>
              <w:jc w:val="center"/>
              <w:rPr>
                <w:ins w:id="167" w:author="SAUSSET MAXIME ASC NIV 1 OT" w:date="2024-09-19T16:04:00Z"/>
                <w:rFonts w:ascii="Arial" w:hAnsi="Arial"/>
              </w:rPr>
            </w:pPr>
            <w:ins w:id="168" w:author="SAUSSET MAXIME ASC NIV 1 OT" w:date="2024-09-19T16:04:00Z">
              <w:r>
                <w:rPr>
                  <w:rFonts w:ascii="Arial" w:hAnsi="Arial"/>
                </w:rPr>
                <w:t>Prix à appliquer</w:t>
              </w:r>
            </w:ins>
          </w:p>
        </w:tc>
        <w:tc>
          <w:tcPr>
            <w:tcW w:w="1064" w:type="dxa"/>
            <w:tcBorders>
              <w:top w:val="single" w:sz="4" w:space="0" w:color="auto"/>
              <w:left w:val="single" w:sz="4" w:space="0" w:color="auto"/>
              <w:bottom w:val="single" w:sz="4" w:space="0" w:color="auto"/>
              <w:right w:val="single" w:sz="4" w:space="0" w:color="auto"/>
            </w:tcBorders>
          </w:tcPr>
          <w:p w14:paraId="744EE0E1" w14:textId="77777777" w:rsidR="005A1CFA" w:rsidRDefault="005A1CFA" w:rsidP="00796505">
            <w:pPr>
              <w:spacing w:before="120" w:after="120"/>
              <w:jc w:val="center"/>
              <w:rPr>
                <w:ins w:id="169" w:author="SAUSSET MAXIME ASC NIV 1 OT" w:date="2024-09-19T16:04:00Z"/>
                <w:rFonts w:ascii="Arial" w:hAnsi="Arial"/>
              </w:rPr>
            </w:pPr>
            <w:commentRangeStart w:id="170"/>
            <w:ins w:id="171" w:author="SAUSSET MAXIME ASC NIV 1 OT" w:date="2024-09-19T16:04:00Z">
              <w:r>
                <w:rPr>
                  <w:rFonts w:ascii="Arial" w:hAnsi="Arial"/>
                </w:rPr>
                <w:t>Quantités</w:t>
              </w:r>
            </w:ins>
            <w:commentRangeEnd w:id="170"/>
            <w:r w:rsidR="001544C3">
              <w:rPr>
                <w:rStyle w:val="Marquedecommentaire"/>
              </w:rPr>
              <w:commentReference w:id="170"/>
            </w:r>
          </w:p>
        </w:tc>
        <w:tc>
          <w:tcPr>
            <w:tcW w:w="2127" w:type="dxa"/>
            <w:tcBorders>
              <w:top w:val="single" w:sz="4" w:space="0" w:color="auto"/>
              <w:left w:val="single" w:sz="4" w:space="0" w:color="auto"/>
              <w:bottom w:val="single" w:sz="4" w:space="0" w:color="auto"/>
              <w:right w:val="single" w:sz="4" w:space="0" w:color="auto"/>
            </w:tcBorders>
          </w:tcPr>
          <w:p w14:paraId="1115FDB8" w14:textId="77777777" w:rsidR="005A1CFA" w:rsidRDefault="005A1CFA" w:rsidP="00796505">
            <w:pPr>
              <w:spacing w:before="120" w:after="120"/>
              <w:jc w:val="center"/>
              <w:rPr>
                <w:ins w:id="172" w:author="SAUSSET MAXIME ASC NIV 1 OT" w:date="2024-09-19T16:04:00Z"/>
                <w:rFonts w:ascii="Arial" w:hAnsi="Arial"/>
              </w:rPr>
            </w:pPr>
            <w:ins w:id="173" w:author="SAUSSET MAXIME ASC NIV 1 OT" w:date="2024-09-19T16:04:00Z">
              <w:r>
                <w:rPr>
                  <w:rFonts w:ascii="Arial" w:hAnsi="Arial"/>
                </w:rPr>
                <w:t>Dépenses</w:t>
              </w:r>
            </w:ins>
          </w:p>
        </w:tc>
      </w:tr>
      <w:tr w:rsidR="005A1CFA" w:rsidRPr="00065A57" w14:paraId="3D401491" w14:textId="77777777" w:rsidTr="00796505">
        <w:trPr>
          <w:cantSplit/>
          <w:trHeight w:val="100"/>
          <w:ins w:id="174"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5D67603C" w14:textId="77777777" w:rsidR="005A1CFA" w:rsidRPr="003C60D0" w:rsidRDefault="005A1CFA" w:rsidP="00796505">
            <w:pPr>
              <w:spacing w:before="60" w:after="60"/>
              <w:jc w:val="center"/>
              <w:rPr>
                <w:ins w:id="175" w:author="SAUSSET MAXIME ASC NIV 1 OT" w:date="2024-09-19T16:04:00Z"/>
                <w:rFonts w:ascii="Arial" w:hAnsi="Arial"/>
                <w:b/>
              </w:rPr>
            </w:pPr>
            <w:ins w:id="176" w:author="SAUSSET MAXIME ASC NIV 1 OT" w:date="2024-09-19T16:04:00Z">
              <w:r w:rsidRPr="003C60D0">
                <w:rPr>
                  <w:rFonts w:ascii="Arial" w:hAnsi="Arial"/>
                  <w:b/>
                </w:rPr>
                <w:t>1</w:t>
              </w:r>
            </w:ins>
          </w:p>
        </w:tc>
        <w:tc>
          <w:tcPr>
            <w:tcW w:w="7513" w:type="dxa"/>
            <w:gridSpan w:val="2"/>
            <w:tcBorders>
              <w:top w:val="single" w:sz="4" w:space="0" w:color="auto"/>
              <w:left w:val="single" w:sz="4" w:space="0" w:color="auto"/>
              <w:bottom w:val="single" w:sz="4" w:space="0" w:color="auto"/>
              <w:right w:val="single" w:sz="4" w:space="0" w:color="auto"/>
            </w:tcBorders>
          </w:tcPr>
          <w:p w14:paraId="61E3BE3A" w14:textId="3F3A50D9" w:rsidR="005A1CFA" w:rsidRPr="0071583C" w:rsidRDefault="005A1CFA" w:rsidP="00796505">
            <w:pPr>
              <w:spacing w:before="60" w:after="60"/>
              <w:rPr>
                <w:ins w:id="177" w:author="SAUSSET MAXIME ASC NIV 1 OT" w:date="2024-09-19T16:04:00Z"/>
                <w:rFonts w:ascii="Arial" w:hAnsi="Arial"/>
                <w:b/>
              </w:rPr>
            </w:pPr>
            <w:ins w:id="178" w:author="SAUSSET MAXIME ASC NIV 1 OT" w:date="2024-09-19T16:04:00Z">
              <w:del w:id="179" w:author="BELLOIR Natacha TSEF 2CL" w:date="2025-09-11T17:06:00Z">
                <w:r w:rsidDel="00E359F9">
                  <w:rPr>
                    <w:rFonts w:ascii="Arial" w:hAnsi="Arial"/>
                    <w:b/>
                  </w:rPr>
                  <w:delText>Démolition de l’escalier existant et évacuation des gravats art 2.4</w:delText>
                </w:r>
              </w:del>
            </w:ins>
            <w:ins w:id="180" w:author="BELLOIR Natacha TSEF 2CL" w:date="2025-09-11T17:06:00Z">
              <w:r w:rsidR="00E359F9">
                <w:rPr>
                  <w:rFonts w:ascii="Arial" w:hAnsi="Arial"/>
                  <w:b/>
                </w:rPr>
                <w:t>Travaux sur le bassin</w:t>
              </w:r>
            </w:ins>
            <w:ins w:id="181" w:author="SAUSSET MAXIME ASC NIV 1 OT" w:date="2024-09-19T16:04:00Z">
              <w:r>
                <w:rPr>
                  <w:rFonts w:ascii="Arial" w:hAnsi="Arial"/>
                  <w:b/>
                </w:rPr>
                <w:t xml:space="preserve"> </w:t>
              </w:r>
            </w:ins>
          </w:p>
        </w:tc>
        <w:tc>
          <w:tcPr>
            <w:tcW w:w="992" w:type="dxa"/>
            <w:tcBorders>
              <w:top w:val="single" w:sz="4" w:space="0" w:color="auto"/>
              <w:left w:val="single" w:sz="4" w:space="0" w:color="auto"/>
              <w:bottom w:val="single" w:sz="4" w:space="0" w:color="auto"/>
              <w:right w:val="single" w:sz="4" w:space="0" w:color="auto"/>
            </w:tcBorders>
          </w:tcPr>
          <w:p w14:paraId="7905AE81" w14:textId="77777777" w:rsidR="005A1CFA" w:rsidRPr="003C60D0" w:rsidRDefault="005A1CFA" w:rsidP="00796505">
            <w:pPr>
              <w:spacing w:before="60" w:after="60"/>
              <w:jc w:val="center"/>
              <w:rPr>
                <w:ins w:id="182" w:author="SAUSSET MAXIME ASC NIV 1 OT" w:date="2024-09-19T16:04:00Z"/>
                <w:rFonts w:ascii="Arial" w:hAnsi="Arial"/>
              </w:rPr>
            </w:pPr>
            <w:ins w:id="183" w:author="SAUSSET MAXIME ASC NIV 1 OT" w:date="2024-09-19T16:04:00Z">
              <w:r w:rsidRPr="003C60D0">
                <w:rPr>
                  <w:rFonts w:ascii="Arial" w:hAnsi="Arial"/>
                </w:rPr>
                <w:t>Forfait</w:t>
              </w:r>
            </w:ins>
          </w:p>
        </w:tc>
        <w:tc>
          <w:tcPr>
            <w:tcW w:w="2127" w:type="dxa"/>
            <w:tcBorders>
              <w:top w:val="single" w:sz="4" w:space="0" w:color="auto"/>
              <w:left w:val="single" w:sz="4" w:space="0" w:color="auto"/>
              <w:bottom w:val="single" w:sz="4" w:space="0" w:color="auto"/>
              <w:right w:val="single" w:sz="4" w:space="0" w:color="auto"/>
            </w:tcBorders>
          </w:tcPr>
          <w:p w14:paraId="6A04793B" w14:textId="77777777" w:rsidR="005A1CFA" w:rsidRPr="00065A57" w:rsidRDefault="005A1CFA" w:rsidP="00796505">
            <w:pPr>
              <w:spacing w:before="60" w:after="60"/>
              <w:ind w:right="170"/>
              <w:jc w:val="right"/>
              <w:rPr>
                <w:ins w:id="184" w:author="SAUSSET MAXIME ASC NIV 1 OT" w:date="2024-09-19T16:04:00Z"/>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48ABBBB4" w14:textId="77CE7247" w:rsidR="005A1CFA" w:rsidRPr="00065A57" w:rsidRDefault="000644E1" w:rsidP="00796505">
            <w:pPr>
              <w:spacing w:before="60" w:after="60"/>
              <w:jc w:val="center"/>
              <w:rPr>
                <w:ins w:id="185" w:author="SAUSSET MAXIME ASC NIV 1 OT" w:date="2024-09-19T16:04:00Z"/>
                <w:rFonts w:ascii="Arial" w:hAnsi="Arial"/>
                <w:b/>
              </w:rPr>
            </w:pPr>
            <w:ins w:id="186" w:author="SAUSSET MAXIME ASC NIV 1 OT" w:date="2025-10-03T09:31:00Z">
              <w:r>
                <w:rPr>
                  <w:rFonts w:ascii="Arial" w:hAnsi="Arial"/>
                  <w:b/>
                </w:rPr>
                <w:t>1</w:t>
              </w:r>
            </w:ins>
          </w:p>
        </w:tc>
        <w:tc>
          <w:tcPr>
            <w:tcW w:w="2127" w:type="dxa"/>
            <w:tcBorders>
              <w:top w:val="single" w:sz="4" w:space="0" w:color="auto"/>
              <w:left w:val="single" w:sz="4" w:space="0" w:color="auto"/>
              <w:bottom w:val="single" w:sz="4" w:space="0" w:color="auto"/>
              <w:right w:val="single" w:sz="4" w:space="0" w:color="auto"/>
            </w:tcBorders>
          </w:tcPr>
          <w:p w14:paraId="7F4CB81C" w14:textId="77777777" w:rsidR="005A1CFA" w:rsidRPr="00065A57" w:rsidRDefault="005A1CFA" w:rsidP="00796505">
            <w:pPr>
              <w:spacing w:before="60" w:after="60"/>
              <w:ind w:right="170"/>
              <w:jc w:val="right"/>
              <w:rPr>
                <w:ins w:id="187" w:author="SAUSSET MAXIME ASC NIV 1 OT" w:date="2024-09-19T16:04:00Z"/>
                <w:rFonts w:ascii="Arial" w:hAnsi="Arial"/>
                <w:b/>
              </w:rPr>
            </w:pPr>
          </w:p>
        </w:tc>
      </w:tr>
      <w:tr w:rsidR="005A1CFA" w14:paraId="73DC0C39" w14:textId="77777777" w:rsidTr="00796505">
        <w:trPr>
          <w:cantSplit/>
          <w:trHeight w:val="100"/>
          <w:ins w:id="188" w:author="SAUSSET MAXIME ASC NIV 1 OT" w:date="2024-09-19T16:04:00Z"/>
        </w:trPr>
        <w:tc>
          <w:tcPr>
            <w:tcW w:w="1204" w:type="dxa"/>
            <w:tcBorders>
              <w:top w:val="single" w:sz="4" w:space="0" w:color="auto"/>
              <w:left w:val="single" w:sz="4" w:space="0" w:color="auto"/>
              <w:bottom w:val="single" w:sz="4" w:space="0" w:color="auto"/>
              <w:right w:val="single" w:sz="4" w:space="0" w:color="auto"/>
            </w:tcBorders>
          </w:tcPr>
          <w:p w14:paraId="5E61C508" w14:textId="77777777" w:rsidR="005A1CFA" w:rsidRPr="003C60D0" w:rsidRDefault="005A1CFA" w:rsidP="00796505">
            <w:pPr>
              <w:spacing w:before="60" w:after="60"/>
              <w:jc w:val="center"/>
              <w:rPr>
                <w:ins w:id="189" w:author="SAUSSET MAXIME ASC NIV 1 OT" w:date="2024-09-19T16:04:00Z"/>
                <w:rFonts w:ascii="Arial" w:hAnsi="Arial"/>
                <w:b/>
              </w:rPr>
            </w:pPr>
            <w:ins w:id="190" w:author="SAUSSET MAXIME ASC NIV 1 OT" w:date="2024-09-19T16:04:00Z">
              <w:r w:rsidRPr="003C60D0">
                <w:rPr>
                  <w:rFonts w:ascii="Arial" w:hAnsi="Arial"/>
                  <w:b/>
                </w:rPr>
                <w:t>2</w:t>
              </w:r>
            </w:ins>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4C7974F1" w14:textId="5F73AA1E" w:rsidR="005A1CFA" w:rsidRPr="005A1CFA" w:rsidRDefault="005A1CFA">
            <w:pPr>
              <w:spacing w:before="60" w:after="60"/>
              <w:rPr>
                <w:ins w:id="191" w:author="SAUSSET MAXIME ASC NIV 1 OT" w:date="2024-09-19T16:04:00Z"/>
                <w:rFonts w:ascii="Arial" w:hAnsi="Arial"/>
                <w:b/>
                <w:rPrChange w:id="192" w:author="SAUSSET MAXIME ASC NIV 1 OT" w:date="2024-09-19T16:06:00Z">
                  <w:rPr>
                    <w:ins w:id="193" w:author="SAUSSET MAXIME ASC NIV 1 OT" w:date="2024-09-19T16:04:00Z"/>
                    <w:rFonts w:ascii="Arial" w:hAnsi="Arial"/>
                    <w:b/>
                    <w:strike/>
                  </w:rPr>
                </w:rPrChange>
              </w:rPr>
            </w:pPr>
            <w:ins w:id="194" w:author="SAUSSET MAXIME ASC NIV 1 OT" w:date="2024-09-19T16:04:00Z">
              <w:del w:id="195" w:author="BELLOIR Natacha TSEF 2CL" w:date="2025-09-11T17:06:00Z">
                <w:r w:rsidDel="00E359F9">
                  <w:rPr>
                    <w:rFonts w:ascii="Arial" w:hAnsi="Arial"/>
                    <w:b/>
                  </w:rPr>
                  <w:delText>Fabrication et mise en place de l’escalier art 2.5 et 2.6</w:delText>
                </w:r>
              </w:del>
            </w:ins>
            <w:ins w:id="196" w:author="BELLOIR Natacha TSEF 2CL" w:date="2025-09-11T17:06:00Z">
              <w:r w:rsidR="00E359F9">
                <w:rPr>
                  <w:rFonts w:ascii="Arial" w:hAnsi="Arial"/>
                  <w:b/>
                </w:rPr>
                <w:t xml:space="preserve">Réaménagement du système hydraulique, </w:t>
              </w:r>
              <w:proofErr w:type="spellStart"/>
              <w:r w:rsidR="00E359F9">
                <w:rPr>
                  <w:rFonts w:ascii="Arial" w:hAnsi="Arial"/>
                  <w:b/>
                </w:rPr>
                <w:t>electricité</w:t>
              </w:r>
              <w:proofErr w:type="spellEnd"/>
              <w:r w:rsidR="00E359F9">
                <w:rPr>
                  <w:rFonts w:ascii="Arial" w:hAnsi="Arial"/>
                  <w:b/>
                </w:rPr>
                <w:t xml:space="preserve"> et </w:t>
              </w:r>
            </w:ins>
            <w:ins w:id="197" w:author="BELLOIR Natacha TSEF 2CL" w:date="2025-09-11T17:07:00Z">
              <w:r w:rsidR="00E359F9">
                <w:rPr>
                  <w:rFonts w:ascii="Arial" w:hAnsi="Arial"/>
                  <w:b/>
                </w:rPr>
                <w:t xml:space="preserve">mise en service et documentation </w:t>
              </w:r>
            </w:ins>
          </w:p>
        </w:tc>
        <w:tc>
          <w:tcPr>
            <w:tcW w:w="992" w:type="dxa"/>
            <w:tcBorders>
              <w:top w:val="single" w:sz="4" w:space="0" w:color="auto"/>
              <w:left w:val="single" w:sz="4" w:space="0" w:color="auto"/>
              <w:bottom w:val="single" w:sz="4" w:space="0" w:color="auto"/>
              <w:right w:val="single" w:sz="4" w:space="0" w:color="auto"/>
            </w:tcBorders>
          </w:tcPr>
          <w:p w14:paraId="6A882175" w14:textId="77777777" w:rsidR="005A1CFA" w:rsidRDefault="005A1CFA" w:rsidP="00796505">
            <w:pPr>
              <w:spacing w:before="60" w:after="60"/>
              <w:jc w:val="center"/>
              <w:rPr>
                <w:ins w:id="198" w:author="SAUSSET MAXIME ASC NIV 1 OT" w:date="2024-09-19T16:04:00Z"/>
                <w:rFonts w:ascii="Arial" w:hAnsi="Arial"/>
              </w:rPr>
            </w:pPr>
            <w:ins w:id="199" w:author="SAUSSET MAXIME ASC NIV 1 OT" w:date="2024-09-19T16:04:00Z">
              <w:r>
                <w:rPr>
                  <w:rFonts w:ascii="Arial" w:hAnsi="Arial"/>
                </w:rPr>
                <w:t>Forfait</w:t>
              </w:r>
            </w:ins>
          </w:p>
        </w:tc>
        <w:tc>
          <w:tcPr>
            <w:tcW w:w="2127" w:type="dxa"/>
            <w:tcBorders>
              <w:top w:val="single" w:sz="4" w:space="0" w:color="auto"/>
              <w:left w:val="single" w:sz="4" w:space="0" w:color="auto"/>
              <w:bottom w:val="single" w:sz="4" w:space="0" w:color="auto"/>
              <w:right w:val="single" w:sz="4" w:space="0" w:color="auto"/>
            </w:tcBorders>
          </w:tcPr>
          <w:p w14:paraId="03787287" w14:textId="77777777" w:rsidR="005A1CFA" w:rsidRDefault="005A1CFA" w:rsidP="00796505">
            <w:pPr>
              <w:spacing w:before="60" w:after="60"/>
              <w:ind w:right="170"/>
              <w:jc w:val="right"/>
              <w:rPr>
                <w:ins w:id="200" w:author="SAUSSET MAXIME ASC NIV 1 OT" w:date="2024-09-19T16:04:00Z"/>
                <w:rFonts w:ascii="Arial" w:hAnsi="Arial"/>
              </w:rPr>
            </w:pPr>
          </w:p>
        </w:tc>
        <w:tc>
          <w:tcPr>
            <w:tcW w:w="1064" w:type="dxa"/>
            <w:tcBorders>
              <w:top w:val="single" w:sz="4" w:space="0" w:color="auto"/>
              <w:left w:val="single" w:sz="4" w:space="0" w:color="auto"/>
              <w:bottom w:val="single" w:sz="4" w:space="0" w:color="auto"/>
              <w:right w:val="single" w:sz="4" w:space="0" w:color="auto"/>
            </w:tcBorders>
          </w:tcPr>
          <w:p w14:paraId="3ECE6389" w14:textId="0B9665B7" w:rsidR="005A1CFA" w:rsidRDefault="000644E1" w:rsidP="00796505">
            <w:pPr>
              <w:spacing w:before="60" w:after="60"/>
              <w:jc w:val="center"/>
              <w:rPr>
                <w:ins w:id="201" w:author="SAUSSET MAXIME ASC NIV 1 OT" w:date="2024-09-19T16:04:00Z"/>
                <w:rFonts w:ascii="Arial" w:hAnsi="Arial"/>
              </w:rPr>
            </w:pPr>
            <w:ins w:id="202" w:author="SAUSSET MAXIME ASC NIV 1 OT" w:date="2025-10-03T09:31:00Z">
              <w:r>
                <w:rPr>
                  <w:rFonts w:ascii="Arial" w:hAnsi="Arial"/>
                </w:rPr>
                <w:t>1</w:t>
              </w:r>
            </w:ins>
          </w:p>
        </w:tc>
        <w:tc>
          <w:tcPr>
            <w:tcW w:w="2127" w:type="dxa"/>
            <w:tcBorders>
              <w:top w:val="single" w:sz="4" w:space="0" w:color="auto"/>
              <w:left w:val="single" w:sz="4" w:space="0" w:color="auto"/>
              <w:bottom w:val="single" w:sz="4" w:space="0" w:color="auto"/>
              <w:right w:val="single" w:sz="4" w:space="0" w:color="auto"/>
            </w:tcBorders>
          </w:tcPr>
          <w:p w14:paraId="0ECD44FB" w14:textId="77777777" w:rsidR="005A1CFA" w:rsidRDefault="005A1CFA" w:rsidP="00796505">
            <w:pPr>
              <w:spacing w:before="60" w:after="60"/>
              <w:ind w:right="170"/>
              <w:jc w:val="right"/>
              <w:rPr>
                <w:ins w:id="203" w:author="SAUSSET MAXIME ASC NIV 1 OT" w:date="2024-09-19T16:04:00Z"/>
                <w:rFonts w:ascii="Arial" w:hAnsi="Arial"/>
              </w:rPr>
            </w:pPr>
          </w:p>
        </w:tc>
      </w:tr>
      <w:tr w:rsidR="005A1CFA" w:rsidRPr="00065A57" w:rsidDel="00E359F9" w14:paraId="0B82326A" w14:textId="1534F010" w:rsidTr="00796505">
        <w:trPr>
          <w:cantSplit/>
          <w:trHeight w:val="100"/>
          <w:ins w:id="204" w:author="SAUSSET MAXIME ASC NIV 1 OT" w:date="2024-09-19T16:04:00Z"/>
          <w:del w:id="205" w:author="BELLOIR Natacha TSEF 2CL" w:date="2025-09-11T17:07:00Z"/>
        </w:trPr>
        <w:tc>
          <w:tcPr>
            <w:tcW w:w="1204" w:type="dxa"/>
            <w:tcBorders>
              <w:top w:val="single" w:sz="4" w:space="0" w:color="auto"/>
              <w:left w:val="single" w:sz="4" w:space="0" w:color="auto"/>
              <w:bottom w:val="single" w:sz="4" w:space="0" w:color="auto"/>
              <w:right w:val="single" w:sz="4" w:space="0" w:color="auto"/>
            </w:tcBorders>
          </w:tcPr>
          <w:p w14:paraId="5BCDEC01" w14:textId="300450D0" w:rsidR="005A1CFA" w:rsidRPr="00065A57" w:rsidDel="00E359F9" w:rsidRDefault="005A1CFA" w:rsidP="00796505">
            <w:pPr>
              <w:spacing w:before="60" w:after="60"/>
              <w:jc w:val="center"/>
              <w:rPr>
                <w:ins w:id="206" w:author="SAUSSET MAXIME ASC NIV 1 OT" w:date="2024-09-19T16:04:00Z"/>
                <w:del w:id="207" w:author="BELLOIR Natacha TSEF 2CL" w:date="2025-09-11T17:07:00Z"/>
                <w:rFonts w:ascii="Arial" w:hAnsi="Arial"/>
                <w:b/>
              </w:rPr>
            </w:pPr>
            <w:ins w:id="208" w:author="SAUSSET MAXIME ASC NIV 1 OT" w:date="2024-09-19T16:04:00Z">
              <w:del w:id="209" w:author="BELLOIR Natacha TSEF 2CL" w:date="2025-09-11T17:07:00Z">
                <w:r w:rsidDel="00E359F9">
                  <w:rPr>
                    <w:rFonts w:ascii="Arial" w:hAnsi="Arial"/>
                    <w:b/>
                  </w:rPr>
                  <w:delText>3</w:delText>
                </w:r>
              </w:del>
            </w:ins>
          </w:p>
        </w:tc>
        <w:tc>
          <w:tcPr>
            <w:tcW w:w="7513" w:type="dxa"/>
            <w:gridSpan w:val="2"/>
            <w:tcBorders>
              <w:top w:val="single" w:sz="4" w:space="0" w:color="auto"/>
              <w:left w:val="single" w:sz="4" w:space="0" w:color="auto"/>
              <w:bottom w:val="single" w:sz="4" w:space="0" w:color="auto"/>
              <w:right w:val="single" w:sz="4" w:space="0" w:color="auto"/>
            </w:tcBorders>
          </w:tcPr>
          <w:p w14:paraId="05E3C19A" w14:textId="1605B9B0" w:rsidR="005A1CFA" w:rsidRPr="00065A57" w:rsidDel="00E359F9" w:rsidRDefault="005A1CFA" w:rsidP="00796505">
            <w:pPr>
              <w:spacing w:before="60" w:after="60"/>
              <w:rPr>
                <w:ins w:id="210" w:author="SAUSSET MAXIME ASC NIV 1 OT" w:date="2024-09-19T16:04:00Z"/>
                <w:del w:id="211" w:author="BELLOIR Natacha TSEF 2CL" w:date="2025-09-11T17:07:00Z"/>
                <w:rFonts w:ascii="Arial" w:hAnsi="Arial"/>
                <w:b/>
              </w:rPr>
            </w:pPr>
            <w:ins w:id="212" w:author="SAUSSET MAXIME ASC NIV 1 OT" w:date="2024-09-19T16:04:00Z">
              <w:del w:id="213" w:author="BELLOIR Natacha TSEF 2CL" w:date="2025-09-11T17:07:00Z">
                <w:r w:rsidDel="00E359F9">
                  <w:rPr>
                    <w:rFonts w:ascii="Arial" w:hAnsi="Arial"/>
                    <w:b/>
                  </w:rPr>
                  <w:delText>Etude préalable art 2.3</w:delText>
                </w:r>
              </w:del>
            </w:ins>
          </w:p>
        </w:tc>
        <w:tc>
          <w:tcPr>
            <w:tcW w:w="992" w:type="dxa"/>
            <w:tcBorders>
              <w:top w:val="single" w:sz="4" w:space="0" w:color="auto"/>
              <w:left w:val="single" w:sz="4" w:space="0" w:color="auto"/>
              <w:bottom w:val="single" w:sz="4" w:space="0" w:color="auto"/>
              <w:right w:val="single" w:sz="4" w:space="0" w:color="auto"/>
            </w:tcBorders>
          </w:tcPr>
          <w:p w14:paraId="0D86DF41" w14:textId="503C7BCB" w:rsidR="005A1CFA" w:rsidRPr="00065A57" w:rsidDel="00E359F9" w:rsidRDefault="005A1CFA" w:rsidP="00796505">
            <w:pPr>
              <w:spacing w:before="60" w:after="60"/>
              <w:jc w:val="center"/>
              <w:rPr>
                <w:ins w:id="214" w:author="SAUSSET MAXIME ASC NIV 1 OT" w:date="2024-09-19T16:04:00Z"/>
                <w:del w:id="215" w:author="BELLOIR Natacha TSEF 2CL" w:date="2025-09-11T17:07:00Z"/>
                <w:rFonts w:ascii="Arial" w:hAnsi="Arial"/>
                <w:b/>
              </w:rPr>
            </w:pPr>
            <w:ins w:id="216" w:author="SAUSSET MAXIME ASC NIV 1 OT" w:date="2024-09-19T16:04:00Z">
              <w:del w:id="217" w:author="BELLOIR Natacha TSEF 2CL" w:date="2025-09-11T17:07:00Z">
                <w:r w:rsidRPr="003C60D0" w:rsidDel="00E359F9">
                  <w:rPr>
                    <w:rFonts w:ascii="Arial" w:hAnsi="Arial"/>
                  </w:rPr>
                  <w:delText>Forfait</w:delText>
                </w:r>
              </w:del>
            </w:ins>
          </w:p>
        </w:tc>
        <w:tc>
          <w:tcPr>
            <w:tcW w:w="2127" w:type="dxa"/>
            <w:tcBorders>
              <w:top w:val="single" w:sz="4" w:space="0" w:color="auto"/>
              <w:left w:val="single" w:sz="4" w:space="0" w:color="auto"/>
              <w:bottom w:val="single" w:sz="4" w:space="0" w:color="auto"/>
              <w:right w:val="single" w:sz="4" w:space="0" w:color="auto"/>
            </w:tcBorders>
          </w:tcPr>
          <w:p w14:paraId="0A2F7DD5" w14:textId="3B65E7D9" w:rsidR="005A1CFA" w:rsidRPr="00065A57" w:rsidDel="00E359F9" w:rsidRDefault="005A1CFA" w:rsidP="00796505">
            <w:pPr>
              <w:spacing w:before="60" w:after="60"/>
              <w:ind w:right="170"/>
              <w:jc w:val="right"/>
              <w:rPr>
                <w:ins w:id="218" w:author="SAUSSET MAXIME ASC NIV 1 OT" w:date="2024-09-19T16:04:00Z"/>
                <w:del w:id="219" w:author="BELLOIR Natacha TSEF 2CL" w:date="2025-09-11T17:07:00Z"/>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5AFB1737" w14:textId="4F7C4626" w:rsidR="005A1CFA" w:rsidRPr="00065A57" w:rsidDel="00E359F9" w:rsidRDefault="005A1CFA" w:rsidP="00796505">
            <w:pPr>
              <w:spacing w:before="60" w:after="60"/>
              <w:jc w:val="center"/>
              <w:rPr>
                <w:ins w:id="220" w:author="SAUSSET MAXIME ASC NIV 1 OT" w:date="2024-09-19T16:04:00Z"/>
                <w:del w:id="221" w:author="BELLOIR Natacha TSEF 2CL" w:date="2025-09-11T17:07:00Z"/>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6DB673B7" w14:textId="6D9C033B" w:rsidR="005A1CFA" w:rsidRPr="00065A57" w:rsidDel="00E359F9" w:rsidRDefault="005A1CFA" w:rsidP="00796505">
            <w:pPr>
              <w:spacing w:before="60" w:after="60"/>
              <w:ind w:right="170"/>
              <w:jc w:val="right"/>
              <w:rPr>
                <w:ins w:id="222" w:author="SAUSSET MAXIME ASC NIV 1 OT" w:date="2024-09-19T16:04:00Z"/>
                <w:del w:id="223" w:author="BELLOIR Natacha TSEF 2CL" w:date="2025-09-11T17:07:00Z"/>
                <w:rFonts w:ascii="Arial" w:hAnsi="Arial"/>
                <w:b/>
              </w:rPr>
            </w:pPr>
          </w:p>
        </w:tc>
      </w:tr>
      <w:tr w:rsidR="005A1CFA" w:rsidRPr="00065A57" w14:paraId="71438F58" w14:textId="77777777" w:rsidTr="00796505">
        <w:trPr>
          <w:cantSplit/>
          <w:trHeight w:val="551"/>
          <w:ins w:id="224" w:author="SAUSSET MAXIME ASC NIV 1 OT" w:date="2024-09-19T16:04:00Z"/>
        </w:trPr>
        <w:tc>
          <w:tcPr>
            <w:tcW w:w="1204" w:type="dxa"/>
            <w:tcBorders>
              <w:top w:val="single" w:sz="4" w:space="0" w:color="auto"/>
            </w:tcBorders>
          </w:tcPr>
          <w:p w14:paraId="1CD4B499" w14:textId="77777777" w:rsidR="005A1CFA" w:rsidRPr="00065A57" w:rsidRDefault="005A1CFA" w:rsidP="00796505">
            <w:pPr>
              <w:spacing w:before="60" w:after="60"/>
              <w:jc w:val="center"/>
              <w:rPr>
                <w:ins w:id="225" w:author="SAUSSET MAXIME ASC NIV 1 OT" w:date="2024-09-19T16:04:00Z"/>
                <w:rFonts w:ascii="Arial" w:hAnsi="Arial"/>
                <w:b/>
              </w:rPr>
            </w:pPr>
          </w:p>
        </w:tc>
        <w:tc>
          <w:tcPr>
            <w:tcW w:w="4111" w:type="dxa"/>
            <w:tcBorders>
              <w:top w:val="single" w:sz="4" w:space="0" w:color="auto"/>
              <w:right w:val="single" w:sz="4" w:space="0" w:color="auto"/>
            </w:tcBorders>
          </w:tcPr>
          <w:p w14:paraId="27210BE1" w14:textId="77777777" w:rsidR="005A1CFA" w:rsidRPr="00065A57" w:rsidRDefault="005A1CFA" w:rsidP="00796505">
            <w:pPr>
              <w:spacing w:before="60" w:after="60"/>
              <w:rPr>
                <w:ins w:id="226" w:author="SAUSSET MAXIME ASC NIV 1 OT" w:date="2024-09-19T16:04:00Z"/>
                <w:rFonts w:ascii="Arial" w:hAnsi="Arial"/>
                <w:b/>
                <w:u w:val="single"/>
              </w:rPr>
            </w:pPr>
          </w:p>
        </w:tc>
        <w:tc>
          <w:tcPr>
            <w:tcW w:w="7585" w:type="dxa"/>
            <w:gridSpan w:val="4"/>
            <w:tcBorders>
              <w:top w:val="single" w:sz="4" w:space="0" w:color="auto"/>
              <w:left w:val="single" w:sz="4" w:space="0" w:color="auto"/>
              <w:bottom w:val="single" w:sz="4" w:space="0" w:color="auto"/>
              <w:right w:val="single" w:sz="4" w:space="0" w:color="auto"/>
            </w:tcBorders>
          </w:tcPr>
          <w:p w14:paraId="39D1765A" w14:textId="77777777" w:rsidR="005A1CFA" w:rsidRPr="00065A57" w:rsidRDefault="005A1CFA" w:rsidP="00796505">
            <w:pPr>
              <w:spacing w:before="60" w:after="60"/>
              <w:jc w:val="right"/>
              <w:rPr>
                <w:ins w:id="227" w:author="SAUSSET MAXIME ASC NIV 1 OT" w:date="2024-09-19T16:04:00Z"/>
                <w:rFonts w:ascii="Arial" w:hAnsi="Arial"/>
                <w:b/>
              </w:rPr>
            </w:pPr>
            <w:ins w:id="228" w:author="SAUSSET MAXIME ASC NIV 1 OT" w:date="2024-09-19T16:04:00Z">
              <w:r>
                <w:rPr>
                  <w:rFonts w:ascii="Arial" w:hAnsi="Arial"/>
                  <w:b/>
                </w:rPr>
                <w:t>Montant total H.T. des travaux en solution de base</w:t>
              </w:r>
            </w:ins>
          </w:p>
        </w:tc>
        <w:tc>
          <w:tcPr>
            <w:tcW w:w="2127" w:type="dxa"/>
            <w:tcBorders>
              <w:top w:val="single" w:sz="4" w:space="0" w:color="auto"/>
              <w:left w:val="single" w:sz="4" w:space="0" w:color="auto"/>
              <w:bottom w:val="single" w:sz="4" w:space="0" w:color="auto"/>
              <w:right w:val="single" w:sz="4" w:space="0" w:color="auto"/>
            </w:tcBorders>
          </w:tcPr>
          <w:p w14:paraId="33B63CB4" w14:textId="77777777" w:rsidR="005A1CFA" w:rsidRPr="00065A57" w:rsidRDefault="005A1CFA" w:rsidP="00796505">
            <w:pPr>
              <w:spacing w:before="60" w:after="60"/>
              <w:ind w:right="170"/>
              <w:jc w:val="right"/>
              <w:rPr>
                <w:ins w:id="229" w:author="SAUSSET MAXIME ASC NIV 1 OT" w:date="2024-09-19T16:04:00Z"/>
                <w:rFonts w:ascii="Arial" w:hAnsi="Arial"/>
                <w:b/>
              </w:rPr>
            </w:pPr>
          </w:p>
        </w:tc>
      </w:tr>
    </w:tbl>
    <w:p w14:paraId="47DF0786" w14:textId="0C20CD19" w:rsidR="005A1CFA" w:rsidDel="00E359F9" w:rsidRDefault="005A1CFA" w:rsidP="005A1CFA">
      <w:pPr>
        <w:pStyle w:val="En-tte"/>
        <w:tabs>
          <w:tab w:val="clear" w:pos="1418"/>
          <w:tab w:val="clear" w:pos="1701"/>
          <w:tab w:val="left" w:pos="6238"/>
        </w:tabs>
        <w:spacing w:before="120" w:after="0"/>
        <w:rPr>
          <w:ins w:id="230" w:author="SAUSSET MAXIME ASC NIV 1 OT" w:date="2024-09-19T16:04:00Z"/>
          <w:del w:id="231" w:author="BELLOIR Natacha TSEF 2CL" w:date="2025-09-11T17:07:00Z"/>
          <w:rFonts w:ascii="Times New Roman" w:hAnsi="Times New Roman"/>
        </w:rPr>
      </w:pPr>
    </w:p>
    <w:tbl>
      <w:tblPr>
        <w:tblW w:w="15030" w:type="dxa"/>
        <w:tblLayout w:type="fixed"/>
        <w:tblCellMar>
          <w:left w:w="70" w:type="dxa"/>
          <w:right w:w="70" w:type="dxa"/>
        </w:tblCellMar>
        <w:tblLook w:val="0000" w:firstRow="0" w:lastRow="0" w:firstColumn="0" w:lastColumn="0" w:noHBand="0" w:noVBand="0"/>
      </w:tblPr>
      <w:tblGrid>
        <w:gridCol w:w="1205"/>
        <w:gridCol w:w="4112"/>
        <w:gridCol w:w="3403"/>
        <w:gridCol w:w="992"/>
        <w:gridCol w:w="2127"/>
        <w:gridCol w:w="1064"/>
        <w:gridCol w:w="2127"/>
      </w:tblGrid>
      <w:tr w:rsidR="005A1CFA" w:rsidRPr="00065A57" w:rsidDel="00E359F9" w14:paraId="01A9E3B4" w14:textId="5AA7A877" w:rsidTr="00796505">
        <w:trPr>
          <w:cantSplit/>
          <w:trHeight w:val="100"/>
          <w:ins w:id="232" w:author="SAUSSET MAXIME ASC NIV 1 OT" w:date="2024-09-19T16:04:00Z"/>
          <w:del w:id="233" w:author="BELLOIR Natacha TSEF 2CL" w:date="2025-09-11T17:07:00Z"/>
        </w:trPr>
        <w:tc>
          <w:tcPr>
            <w:tcW w:w="1204" w:type="dxa"/>
            <w:tcBorders>
              <w:top w:val="single" w:sz="4" w:space="0" w:color="auto"/>
              <w:left w:val="single" w:sz="4" w:space="0" w:color="auto"/>
              <w:bottom w:val="single" w:sz="4" w:space="0" w:color="auto"/>
              <w:right w:val="single" w:sz="4" w:space="0" w:color="auto"/>
            </w:tcBorders>
          </w:tcPr>
          <w:p w14:paraId="52307087" w14:textId="12D96AD6" w:rsidR="005A1CFA" w:rsidRPr="003C60D0" w:rsidDel="00E359F9" w:rsidRDefault="005A1CFA" w:rsidP="00796505">
            <w:pPr>
              <w:spacing w:before="60" w:after="60"/>
              <w:jc w:val="center"/>
              <w:rPr>
                <w:ins w:id="234" w:author="SAUSSET MAXIME ASC NIV 1 OT" w:date="2024-09-19T16:04:00Z"/>
                <w:del w:id="235" w:author="BELLOIR Natacha TSEF 2CL" w:date="2025-09-11T17:07:00Z"/>
                <w:rFonts w:ascii="Arial" w:hAnsi="Arial"/>
                <w:b/>
              </w:rPr>
            </w:pPr>
            <w:ins w:id="236" w:author="SAUSSET MAXIME ASC NIV 1 OT" w:date="2024-09-19T16:04:00Z">
              <w:del w:id="237" w:author="BELLOIR Natacha TSEF 2CL" w:date="2025-09-11T17:07:00Z">
                <w:r w:rsidDel="00E359F9">
                  <w:rPr>
                    <w:rFonts w:ascii="Arial" w:hAnsi="Arial"/>
                    <w:b/>
                  </w:rPr>
                  <w:delText>4</w:delText>
                </w:r>
              </w:del>
            </w:ins>
          </w:p>
        </w:tc>
        <w:tc>
          <w:tcPr>
            <w:tcW w:w="7513" w:type="dxa"/>
            <w:gridSpan w:val="2"/>
            <w:tcBorders>
              <w:top w:val="single" w:sz="4" w:space="0" w:color="auto"/>
              <w:left w:val="single" w:sz="4" w:space="0" w:color="auto"/>
              <w:bottom w:val="single" w:sz="4" w:space="0" w:color="auto"/>
              <w:right w:val="single" w:sz="4" w:space="0" w:color="auto"/>
            </w:tcBorders>
          </w:tcPr>
          <w:p w14:paraId="2759C482" w14:textId="47CB0914" w:rsidR="005A1CFA" w:rsidDel="00E359F9" w:rsidRDefault="005A1CFA" w:rsidP="00796505">
            <w:pPr>
              <w:spacing w:before="60" w:after="60"/>
              <w:rPr>
                <w:ins w:id="238" w:author="SAUSSET MAXIME ASC NIV 1 OT" w:date="2024-09-19T16:04:00Z"/>
                <w:del w:id="239" w:author="BELLOIR Natacha TSEF 2CL" w:date="2025-09-11T17:07:00Z"/>
                <w:rFonts w:ascii="Arial" w:hAnsi="Arial"/>
                <w:b/>
              </w:rPr>
            </w:pPr>
            <w:ins w:id="240" w:author="SAUSSET MAXIME ASC NIV 1 OT" w:date="2024-09-19T16:04:00Z">
              <w:del w:id="241" w:author="BELLOIR Natacha TSEF 2CL" w:date="2025-09-11T17:07:00Z">
                <w:r w:rsidDel="00E359F9">
                  <w:rPr>
                    <w:rFonts w:ascii="Arial" w:hAnsi="Arial"/>
                    <w:b/>
                  </w:rPr>
                  <w:delText xml:space="preserve">Plus-value au prix 2 pour </w:delText>
                </w:r>
                <w:r w:rsidRPr="000F67F5" w:rsidDel="00E359F9">
                  <w:rPr>
                    <w:rFonts w:ascii="Arial" w:hAnsi="Arial"/>
                    <w:b/>
                  </w:rPr>
                  <w:delText>prestation supplémentaire éventuelle obligatoire</w:delText>
                </w:r>
                <w:r w:rsidDel="00E359F9">
                  <w:rPr>
                    <w:rFonts w:ascii="Arial" w:hAnsi="Arial"/>
                    <w:b/>
                  </w:rPr>
                  <w:delText xml:space="preserve"> art 2.5.1.1</w:delText>
                </w:r>
              </w:del>
            </w:ins>
          </w:p>
        </w:tc>
        <w:tc>
          <w:tcPr>
            <w:tcW w:w="992" w:type="dxa"/>
            <w:tcBorders>
              <w:top w:val="single" w:sz="4" w:space="0" w:color="auto"/>
              <w:left w:val="single" w:sz="4" w:space="0" w:color="auto"/>
              <w:bottom w:val="single" w:sz="4" w:space="0" w:color="auto"/>
              <w:right w:val="single" w:sz="4" w:space="0" w:color="auto"/>
            </w:tcBorders>
          </w:tcPr>
          <w:p w14:paraId="39D4846C" w14:textId="431DDA3E" w:rsidR="005A1CFA" w:rsidRPr="003C60D0" w:rsidDel="00E359F9" w:rsidRDefault="005A1CFA" w:rsidP="00796505">
            <w:pPr>
              <w:spacing w:before="60" w:after="60"/>
              <w:jc w:val="center"/>
              <w:rPr>
                <w:ins w:id="242" w:author="SAUSSET MAXIME ASC NIV 1 OT" w:date="2024-09-19T16:04:00Z"/>
                <w:del w:id="243" w:author="BELLOIR Natacha TSEF 2CL" w:date="2025-09-11T17:07:00Z"/>
                <w:rFonts w:ascii="Arial" w:hAnsi="Arial"/>
              </w:rPr>
            </w:pPr>
            <w:ins w:id="244" w:author="SAUSSET MAXIME ASC NIV 1 OT" w:date="2024-09-19T16:04:00Z">
              <w:del w:id="245" w:author="BELLOIR Natacha TSEF 2CL" w:date="2025-09-11T17:07:00Z">
                <w:r w:rsidDel="00E359F9">
                  <w:rPr>
                    <w:rFonts w:ascii="Arial" w:hAnsi="Arial"/>
                  </w:rPr>
                  <w:delText>Forfait</w:delText>
                </w:r>
              </w:del>
            </w:ins>
          </w:p>
        </w:tc>
        <w:tc>
          <w:tcPr>
            <w:tcW w:w="2127" w:type="dxa"/>
            <w:tcBorders>
              <w:top w:val="single" w:sz="4" w:space="0" w:color="auto"/>
              <w:left w:val="single" w:sz="4" w:space="0" w:color="auto"/>
              <w:bottom w:val="single" w:sz="4" w:space="0" w:color="auto"/>
              <w:right w:val="single" w:sz="4" w:space="0" w:color="auto"/>
            </w:tcBorders>
          </w:tcPr>
          <w:p w14:paraId="28E8EADE" w14:textId="6B4A5250" w:rsidR="005A1CFA" w:rsidRPr="00065A57" w:rsidDel="00E359F9" w:rsidRDefault="005A1CFA" w:rsidP="00796505">
            <w:pPr>
              <w:spacing w:before="60" w:after="60"/>
              <w:ind w:right="170"/>
              <w:jc w:val="right"/>
              <w:rPr>
                <w:ins w:id="246" w:author="SAUSSET MAXIME ASC NIV 1 OT" w:date="2024-09-19T16:04:00Z"/>
                <w:del w:id="247" w:author="BELLOIR Natacha TSEF 2CL" w:date="2025-09-11T17:07:00Z"/>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0A871301" w14:textId="1D44C671" w:rsidR="005A1CFA" w:rsidRPr="00065A57" w:rsidDel="00E359F9" w:rsidRDefault="005A1CFA" w:rsidP="00796505">
            <w:pPr>
              <w:spacing w:before="60" w:after="60"/>
              <w:jc w:val="center"/>
              <w:rPr>
                <w:ins w:id="248" w:author="SAUSSET MAXIME ASC NIV 1 OT" w:date="2024-09-19T16:04:00Z"/>
                <w:del w:id="249" w:author="BELLOIR Natacha TSEF 2CL" w:date="2025-09-11T17:07:00Z"/>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7AF0C45B" w14:textId="727DAECB" w:rsidR="005A1CFA" w:rsidRPr="00065A57" w:rsidDel="00E359F9" w:rsidRDefault="005A1CFA" w:rsidP="00796505">
            <w:pPr>
              <w:spacing w:before="60" w:after="60"/>
              <w:ind w:right="170"/>
              <w:jc w:val="right"/>
              <w:rPr>
                <w:ins w:id="250" w:author="SAUSSET MAXIME ASC NIV 1 OT" w:date="2024-09-19T16:04:00Z"/>
                <w:del w:id="251" w:author="BELLOIR Natacha TSEF 2CL" w:date="2025-09-11T17:07:00Z"/>
                <w:rFonts w:ascii="Arial" w:hAnsi="Arial"/>
                <w:b/>
              </w:rPr>
            </w:pPr>
          </w:p>
        </w:tc>
      </w:tr>
      <w:tr w:rsidR="005A1CFA" w:rsidRPr="00065A57" w:rsidDel="00E359F9" w14:paraId="43863EE7" w14:textId="6C7E7C5F" w:rsidTr="00796505">
        <w:trPr>
          <w:cantSplit/>
          <w:trHeight w:val="551"/>
          <w:ins w:id="252" w:author="SAUSSET MAXIME ASC NIV 1 OT" w:date="2024-09-19T16:04:00Z"/>
          <w:del w:id="253" w:author="BELLOIR Natacha TSEF 2CL" w:date="2025-09-11T17:07:00Z"/>
        </w:trPr>
        <w:tc>
          <w:tcPr>
            <w:tcW w:w="1204" w:type="dxa"/>
            <w:tcBorders>
              <w:top w:val="single" w:sz="4" w:space="0" w:color="auto"/>
            </w:tcBorders>
          </w:tcPr>
          <w:p w14:paraId="6D91219E" w14:textId="6CF6CDD8" w:rsidR="005A1CFA" w:rsidRPr="00065A57" w:rsidDel="00E359F9" w:rsidRDefault="005A1CFA" w:rsidP="00796505">
            <w:pPr>
              <w:spacing w:before="60" w:after="60"/>
              <w:jc w:val="center"/>
              <w:rPr>
                <w:ins w:id="254" w:author="SAUSSET MAXIME ASC NIV 1 OT" w:date="2024-09-19T16:04:00Z"/>
                <w:del w:id="255" w:author="BELLOIR Natacha TSEF 2CL" w:date="2025-09-11T17:07:00Z"/>
                <w:rFonts w:ascii="Arial" w:hAnsi="Arial"/>
                <w:b/>
              </w:rPr>
            </w:pPr>
          </w:p>
        </w:tc>
        <w:tc>
          <w:tcPr>
            <w:tcW w:w="4111" w:type="dxa"/>
            <w:tcBorders>
              <w:top w:val="single" w:sz="4" w:space="0" w:color="auto"/>
              <w:right w:val="single" w:sz="4" w:space="0" w:color="auto"/>
            </w:tcBorders>
          </w:tcPr>
          <w:p w14:paraId="73C39133" w14:textId="5343D7E5" w:rsidR="005A1CFA" w:rsidRPr="00065A57" w:rsidDel="00E359F9" w:rsidRDefault="005A1CFA" w:rsidP="00796505">
            <w:pPr>
              <w:spacing w:before="60" w:after="60"/>
              <w:rPr>
                <w:ins w:id="256" w:author="SAUSSET MAXIME ASC NIV 1 OT" w:date="2024-09-19T16:04:00Z"/>
                <w:del w:id="257" w:author="BELLOIR Natacha TSEF 2CL" w:date="2025-09-11T17:07:00Z"/>
                <w:rFonts w:ascii="Arial" w:hAnsi="Arial"/>
                <w:b/>
                <w:u w:val="single"/>
              </w:rPr>
            </w:pPr>
          </w:p>
        </w:tc>
        <w:tc>
          <w:tcPr>
            <w:tcW w:w="7585" w:type="dxa"/>
            <w:gridSpan w:val="4"/>
            <w:tcBorders>
              <w:top w:val="single" w:sz="4" w:space="0" w:color="auto"/>
              <w:left w:val="single" w:sz="4" w:space="0" w:color="auto"/>
              <w:bottom w:val="single" w:sz="4" w:space="0" w:color="auto"/>
              <w:right w:val="single" w:sz="4" w:space="0" w:color="auto"/>
            </w:tcBorders>
          </w:tcPr>
          <w:p w14:paraId="30A63F00" w14:textId="5C7FDC55" w:rsidR="005A1CFA" w:rsidRPr="00065A57" w:rsidDel="00E359F9" w:rsidRDefault="005A1CFA" w:rsidP="00796505">
            <w:pPr>
              <w:spacing w:before="60" w:after="60"/>
              <w:jc w:val="right"/>
              <w:rPr>
                <w:ins w:id="258" w:author="SAUSSET MAXIME ASC NIV 1 OT" w:date="2024-09-19T16:04:00Z"/>
                <w:del w:id="259" w:author="BELLOIR Natacha TSEF 2CL" w:date="2025-09-11T17:07:00Z"/>
                <w:rFonts w:ascii="Arial" w:hAnsi="Arial"/>
                <w:b/>
              </w:rPr>
            </w:pPr>
            <w:ins w:id="260" w:author="SAUSSET MAXIME ASC NIV 1 OT" w:date="2024-09-19T16:04:00Z">
              <w:del w:id="261" w:author="BELLOIR Natacha TSEF 2CL" w:date="2025-09-11T17:07:00Z">
                <w:r w:rsidDel="00E359F9">
                  <w:rPr>
                    <w:rFonts w:ascii="Arial" w:hAnsi="Arial"/>
                    <w:b/>
                  </w:rPr>
                  <w:delText>Montant total H.T. des travaux en solution de base + PSE</w:delText>
                </w:r>
              </w:del>
            </w:ins>
          </w:p>
        </w:tc>
        <w:tc>
          <w:tcPr>
            <w:tcW w:w="2127" w:type="dxa"/>
            <w:tcBorders>
              <w:top w:val="single" w:sz="4" w:space="0" w:color="auto"/>
              <w:left w:val="single" w:sz="4" w:space="0" w:color="auto"/>
              <w:bottom w:val="single" w:sz="4" w:space="0" w:color="auto"/>
              <w:right w:val="single" w:sz="4" w:space="0" w:color="auto"/>
            </w:tcBorders>
          </w:tcPr>
          <w:p w14:paraId="74CBA502" w14:textId="30349680" w:rsidR="005A1CFA" w:rsidRPr="00065A57" w:rsidDel="00E359F9" w:rsidRDefault="005A1CFA" w:rsidP="00796505">
            <w:pPr>
              <w:spacing w:before="60" w:after="60"/>
              <w:ind w:right="170"/>
              <w:jc w:val="right"/>
              <w:rPr>
                <w:ins w:id="262" w:author="SAUSSET MAXIME ASC NIV 1 OT" w:date="2024-09-19T16:04:00Z"/>
                <w:del w:id="263" w:author="BELLOIR Natacha TSEF 2CL" w:date="2025-09-11T17:07:00Z"/>
                <w:rFonts w:ascii="Arial" w:hAnsi="Arial"/>
                <w:b/>
              </w:rPr>
            </w:pPr>
          </w:p>
        </w:tc>
      </w:tr>
    </w:tbl>
    <w:p w14:paraId="10280374" w14:textId="77777777" w:rsidR="005A1CFA" w:rsidRDefault="005A1CFA" w:rsidP="005A1CFA">
      <w:pPr>
        <w:pStyle w:val="En-tte"/>
        <w:tabs>
          <w:tab w:val="clear" w:pos="1418"/>
          <w:tab w:val="clear" w:pos="1701"/>
          <w:tab w:val="left" w:pos="6238"/>
        </w:tabs>
        <w:spacing w:before="120" w:after="0"/>
        <w:rPr>
          <w:ins w:id="264" w:author="SAUSSET MAXIME ASC NIV 1 OT" w:date="2024-09-19T16:04:00Z"/>
          <w:rFonts w:ascii="Times New Roman" w:hAnsi="Times New Roman"/>
        </w:rPr>
      </w:pPr>
    </w:p>
    <w:p w14:paraId="2827AD23" w14:textId="11B7CB0D" w:rsidR="00B050AF" w:rsidDel="005A1CFA" w:rsidRDefault="00B050AF">
      <w:pPr>
        <w:pStyle w:val="En-tte"/>
        <w:tabs>
          <w:tab w:val="clear" w:pos="1418"/>
          <w:tab w:val="clear" w:pos="1701"/>
          <w:tab w:val="left" w:pos="6238"/>
        </w:tabs>
        <w:spacing w:before="120" w:after="0"/>
        <w:rPr>
          <w:del w:id="265" w:author="SAUSSET MAXIME ASC NIV 1 OT" w:date="2024-09-19T16:04:00Z"/>
          <w:rFonts w:ascii="Times New Roman" w:hAnsi="Times New Roman"/>
        </w:rPr>
      </w:pPr>
    </w:p>
    <w:p w14:paraId="1529CF3D" w14:textId="77777777" w:rsidR="00390836" w:rsidRDefault="00390836">
      <w:pPr>
        <w:pStyle w:val="En-tte"/>
        <w:tabs>
          <w:tab w:val="clear" w:pos="1418"/>
          <w:tab w:val="clear" w:pos="1701"/>
          <w:tab w:val="left" w:pos="6238"/>
        </w:tabs>
        <w:spacing w:before="120" w:after="0"/>
        <w:rPr>
          <w:rFonts w:ascii="Times New Roman" w:hAnsi="Times New Roman"/>
        </w:rPr>
      </w:pPr>
    </w:p>
    <w:sectPr w:rsidR="00390836">
      <w:headerReference w:type="default" r:id="rId18"/>
      <w:footerReference w:type="default" r:id="rId19"/>
      <w:pgSz w:w="16840" w:h="11907" w:orient="landscape" w:code="9"/>
      <w:pgMar w:top="1134" w:right="1134" w:bottom="567" w:left="1134" w:header="720" w:footer="567" w:gutter="0"/>
      <w:paperSrc w:first="15" w:other="15"/>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7" w:author="WAQUET Adrien ING TRAV PUBL ETAT" w:date="2024-09-17T14:17:00Z" w:initials="WAITPE">
    <w:p w14:paraId="36AB9E4F" w14:textId="73D54C09" w:rsidR="00710ACE" w:rsidRDefault="00710ACE">
      <w:pPr>
        <w:pStyle w:val="Commentaire"/>
      </w:pPr>
      <w:r>
        <w:rPr>
          <w:rStyle w:val="Marquedecommentaire"/>
        </w:rPr>
        <w:annotationRef/>
      </w:r>
      <w:r>
        <w:t>Pas décrit dans le marché, on demande quoi ?</w:t>
      </w:r>
    </w:p>
  </w:comment>
  <w:comment w:id="170" w:author="WAQUET Adrien ING DIV TP ETAT" w:date="2025-10-02T14:52:00Z" w:initials="WAIDTE">
    <w:p w14:paraId="7D4E8675" w14:textId="48892B8B" w:rsidR="001544C3" w:rsidRDefault="001544C3">
      <w:pPr>
        <w:pStyle w:val="Commentaire"/>
      </w:pPr>
      <w:r>
        <w:rPr>
          <w:rStyle w:val="Marquedecommentaire"/>
        </w:rPr>
        <w:annotationRef/>
      </w:r>
      <w:r>
        <w:rPr>
          <w:noProof/>
        </w:rPr>
        <w:t>s'agissant de forfaits on peut déjà mettre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AB9E4F" w15:done="0"/>
  <w15:commentEx w15:paraId="7D4E867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FF72A" w14:textId="77777777" w:rsidR="00150B46" w:rsidRDefault="00150B46">
      <w:r>
        <w:separator/>
      </w:r>
    </w:p>
  </w:endnote>
  <w:endnote w:type="continuationSeparator" w:id="0">
    <w:p w14:paraId="4D35FC52" w14:textId="77777777" w:rsidR="00150B46" w:rsidRDefault="00150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92D9" w14:textId="1F34BBB4" w:rsidR="00F247E3" w:rsidRPr="00CA57BF" w:rsidRDefault="00606C1B" w:rsidP="00CA57BF">
    <w:pPr>
      <w:pStyle w:val="Pieddepage"/>
      <w:jc w:val="right"/>
      <w:rPr>
        <w:rFonts w:ascii="Times New Roman" w:hAnsi="Times New Roman"/>
      </w:rPr>
    </w:pPr>
    <w:r>
      <w:rPr>
        <w:rFonts w:ascii="Times New Roman" w:hAnsi="Times New Roman"/>
        <w:noProof/>
      </w:rPr>
      <w:drawing>
        <wp:anchor distT="0" distB="0" distL="114300" distR="114300" simplePos="0" relativeHeight="251657216" behindDoc="0" locked="0" layoutInCell="1" allowOverlap="1" wp14:anchorId="7D11A746" wp14:editId="1D20BB8A">
          <wp:simplePos x="0" y="0"/>
          <wp:positionH relativeFrom="page">
            <wp:posOffset>493395</wp:posOffset>
          </wp:positionH>
          <wp:positionV relativeFrom="page">
            <wp:posOffset>10088880</wp:posOffset>
          </wp:positionV>
          <wp:extent cx="863600" cy="396240"/>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396240"/>
                  </a:xfrm>
                  <a:prstGeom prst="rect">
                    <a:avLst/>
                  </a:prstGeom>
                  <a:noFill/>
                </pic:spPr>
              </pic:pic>
            </a:graphicData>
          </a:graphic>
          <wp14:sizeRelH relativeFrom="page">
            <wp14:pctWidth>0</wp14:pctWidth>
          </wp14:sizeRelH>
          <wp14:sizeRelV relativeFrom="page">
            <wp14:pctHeight>0</wp14:pctHeight>
          </wp14:sizeRelV>
        </wp:anchor>
      </w:drawing>
    </w:r>
    <w:r w:rsidR="00F247E3" w:rsidRPr="00CA57BF">
      <w:rPr>
        <w:rFonts w:ascii="Times New Roman" w:hAnsi="Times New Roman"/>
        <w:sz w:val="16"/>
        <w:szCs w:val="16"/>
      </w:rPr>
      <w:t xml:space="preserve">Modèle de </w:t>
    </w:r>
    <w:r w:rsidR="00F247E3">
      <w:rPr>
        <w:rFonts w:ascii="Times New Roman" w:hAnsi="Times New Roman"/>
        <w:sz w:val="16"/>
        <w:szCs w:val="16"/>
      </w:rPr>
      <w:t xml:space="preserve">Marché simplifié DE - EPF – BPU                                          </w:t>
    </w:r>
    <w:r w:rsidR="00F247E3" w:rsidRPr="00CA57BF">
      <w:rPr>
        <w:rFonts w:ascii="Times New Roman" w:hAnsi="Times New Roman"/>
        <w:sz w:val="16"/>
        <w:szCs w:val="16"/>
      </w:rPr>
      <w:t xml:space="preserve"> – version V</w:t>
    </w:r>
    <w:r w:rsidR="00F247E3">
      <w:rPr>
        <w:rFonts w:ascii="Times New Roman" w:hAnsi="Times New Roman"/>
        <w:sz w:val="16"/>
        <w:szCs w:val="16"/>
      </w:rPr>
      <w:t>2</w:t>
    </w:r>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BF2575">
      <w:rPr>
        <w:rFonts w:ascii="Times New Roman" w:hAnsi="Times New Roman"/>
        <w:noProof/>
        <w:sz w:val="16"/>
        <w:szCs w:val="16"/>
      </w:rPr>
      <w:t>1</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BF2575">
      <w:rPr>
        <w:rFonts w:ascii="Times New Roman" w:hAnsi="Times New Roman"/>
        <w:noProof/>
        <w:sz w:val="16"/>
        <w:szCs w:val="16"/>
      </w:rPr>
      <w:t>2</w:t>
    </w:r>
    <w:r w:rsidR="00F247E3" w:rsidRPr="00CA57BF">
      <w:rPr>
        <w:rFonts w:ascii="Times New Roman" w:hAnsi="Times New Roman"/>
        <w:sz w:val="16"/>
        <w:szCs w:val="16"/>
      </w:rPr>
      <w:fldChar w:fldCharType="end"/>
    </w:r>
  </w:p>
  <w:p w14:paraId="0CBF4D53" w14:textId="77777777" w:rsidR="00F247E3" w:rsidRPr="00CA57BF" w:rsidRDefault="00F247E3">
    <w:pPr>
      <w:pStyle w:val="Pieddepage"/>
      <w:spacing w:before="0" w:after="120"/>
      <w:ind w:firstLine="0"/>
      <w:jc w:val="right"/>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2E570" w14:textId="77777777" w:rsidR="00F247E3" w:rsidRDefault="00F247E3">
    <w:pPr>
      <w:pStyle w:val="Pieddepage"/>
      <w:spacing w:before="0" w:after="120"/>
      <w:ind w:firstLine="0"/>
      <w:jc w:val="right"/>
      <w:rPr>
        <w:rFonts w:ascii="Arial" w:hAnsi="Arial"/>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1463" w14:textId="2DB8878A" w:rsidR="00F247E3" w:rsidRPr="001E73F5" w:rsidRDefault="00606C1B" w:rsidP="001E73F5">
    <w:pPr>
      <w:pStyle w:val="Pieddepage"/>
      <w:jc w:val="right"/>
      <w:rPr>
        <w:rFonts w:ascii="Times New Roman" w:hAnsi="Times New Roman"/>
      </w:rPr>
    </w:pPr>
    <w:r>
      <w:rPr>
        <w:rFonts w:ascii="Times New Roman" w:hAnsi="Times New Roman"/>
        <w:noProof/>
      </w:rPr>
      <w:drawing>
        <wp:anchor distT="0" distB="0" distL="114300" distR="114300" simplePos="0" relativeHeight="251658240" behindDoc="0" locked="0" layoutInCell="1" allowOverlap="1" wp14:anchorId="294B2CD4" wp14:editId="2E47EBA0">
          <wp:simplePos x="0" y="0"/>
          <wp:positionH relativeFrom="page">
            <wp:posOffset>493395</wp:posOffset>
          </wp:positionH>
          <wp:positionV relativeFrom="page">
            <wp:posOffset>10088880</wp:posOffset>
          </wp:positionV>
          <wp:extent cx="863600" cy="3962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396240"/>
                  </a:xfrm>
                  <a:prstGeom prst="rect">
                    <a:avLst/>
                  </a:prstGeom>
                  <a:noFill/>
                </pic:spPr>
              </pic:pic>
            </a:graphicData>
          </a:graphic>
          <wp14:sizeRelH relativeFrom="page">
            <wp14:pctWidth>0</wp14:pctWidth>
          </wp14:sizeRelH>
          <wp14:sizeRelV relativeFrom="page">
            <wp14:pctHeight>0</wp14:pctHeight>
          </wp14:sizeRelV>
        </wp:anchor>
      </w:drawing>
    </w:r>
    <w:r w:rsidR="00F247E3" w:rsidRPr="00CA57BF">
      <w:rPr>
        <w:rFonts w:ascii="Times New Roman" w:hAnsi="Times New Roman"/>
        <w:sz w:val="16"/>
        <w:szCs w:val="16"/>
      </w:rPr>
      <w:t xml:space="preserve">Modèle de </w:t>
    </w:r>
    <w:r w:rsidR="00F247E3">
      <w:rPr>
        <w:rFonts w:ascii="Times New Roman" w:hAnsi="Times New Roman"/>
        <w:sz w:val="16"/>
        <w:szCs w:val="16"/>
      </w:rPr>
      <w:t xml:space="preserve">Marché simplifié DE - EPF – BPU                                                                           </w:t>
    </w:r>
    <w:r w:rsidR="00F247E3" w:rsidRPr="00CA57BF">
      <w:rPr>
        <w:rFonts w:ascii="Times New Roman" w:hAnsi="Times New Roman"/>
        <w:sz w:val="16"/>
        <w:szCs w:val="16"/>
      </w:rPr>
      <w:t xml:space="preserve"> – version V</w:t>
    </w:r>
    <w:ins w:id="266" w:author="BELLOIR Natacha TSEF 2CL" w:date="2025-09-11T17:08:00Z">
      <w:r w:rsidR="00E359F9">
        <w:rPr>
          <w:rFonts w:ascii="Times New Roman" w:hAnsi="Times New Roman"/>
          <w:sz w:val="16"/>
          <w:szCs w:val="16"/>
        </w:rPr>
        <w:t>1</w:t>
      </w:r>
    </w:ins>
    <w:del w:id="267" w:author="BELLOIR Natacha TSEF 2CL" w:date="2025-09-11T17:08:00Z">
      <w:r w:rsidR="00F247E3" w:rsidDel="00E359F9">
        <w:rPr>
          <w:rFonts w:ascii="Times New Roman" w:hAnsi="Times New Roman"/>
          <w:sz w:val="16"/>
          <w:szCs w:val="16"/>
        </w:rPr>
        <w:delText>2</w:delText>
      </w:r>
    </w:del>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BF2575">
      <w:rPr>
        <w:rFonts w:ascii="Times New Roman" w:hAnsi="Times New Roman"/>
        <w:noProof/>
        <w:sz w:val="16"/>
        <w:szCs w:val="16"/>
      </w:rPr>
      <w:t>2</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BF2575">
      <w:rPr>
        <w:rFonts w:ascii="Times New Roman" w:hAnsi="Times New Roman"/>
        <w:noProof/>
        <w:sz w:val="16"/>
        <w:szCs w:val="16"/>
      </w:rPr>
      <w:t>2</w:t>
    </w:r>
    <w:r w:rsidR="00F247E3" w:rsidRPr="00CA57BF">
      <w:rPr>
        <w:rFonts w:ascii="Times New Roman" w:hAnsi="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939FF" w14:textId="77777777" w:rsidR="00150B46" w:rsidRDefault="00150B46">
      <w:r>
        <w:separator/>
      </w:r>
    </w:p>
  </w:footnote>
  <w:footnote w:type="continuationSeparator" w:id="0">
    <w:p w14:paraId="5CFE7514" w14:textId="77777777" w:rsidR="00150B46" w:rsidRDefault="00150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45CEB" w14:textId="25974262" w:rsidR="00F247E3" w:rsidRPr="00CA57BF" w:rsidRDefault="00F247E3">
    <w:pPr>
      <w:pStyle w:val="En-tte"/>
      <w:spacing w:after="0"/>
      <w:jc w:val="right"/>
      <w:rPr>
        <w:rStyle w:val="Numrodepage"/>
        <w:rFonts w:ascii="Arial" w:hAnsi="Arial" w:cs="Arial"/>
      </w:rPr>
    </w:pPr>
    <w:r>
      <w:rPr>
        <w:rFonts w:ascii="Arial" w:hAnsi="Arial"/>
      </w:rPr>
      <w:t>EPF/DE page</w:t>
    </w:r>
    <w:r w:rsidRPr="00CA57BF">
      <w:rPr>
        <w:rFonts w:ascii="Arial" w:hAnsi="Arial" w:cs="Arial"/>
      </w:rPr>
      <w:t xml:space="preserv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BF2575">
      <w:rPr>
        <w:rStyle w:val="Numrodepage"/>
        <w:rFonts w:ascii="Arial" w:hAnsi="Arial" w:cs="Arial"/>
        <w:noProof/>
      </w:rPr>
      <w:t>1</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BF2575">
      <w:rPr>
        <w:rStyle w:val="Numrodepage"/>
        <w:rFonts w:ascii="Arial" w:hAnsi="Arial" w:cs="Arial"/>
        <w:noProof/>
      </w:rPr>
      <w:t>2</w:t>
    </w:r>
    <w:r w:rsidRPr="00CA57BF">
      <w:rPr>
        <w:rStyle w:val="Numrodepage"/>
        <w:rFonts w:ascii="Arial" w:hAnsi="Arial" w:cs="Arial"/>
      </w:rPr>
      <w:fldChar w:fldCharType="end"/>
    </w:r>
  </w:p>
  <w:p w14:paraId="1DAD53B4" w14:textId="77777777" w:rsidR="00F247E3" w:rsidRDefault="00F247E3" w:rsidP="00CA57BF">
    <w:pPr>
      <w:pStyle w:val="En-tte"/>
      <w:spacing w:after="0"/>
      <w:jc w:val="cent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BDD4" w14:textId="3FAF7934" w:rsidR="00F247E3" w:rsidRPr="00CA57BF" w:rsidRDefault="00F247E3">
    <w:pPr>
      <w:pStyle w:val="En-tte"/>
      <w:tabs>
        <w:tab w:val="left" w:pos="7230"/>
      </w:tabs>
      <w:spacing w:before="120" w:after="0"/>
      <w:jc w:val="right"/>
      <w:rPr>
        <w:rFonts w:ascii="Arial" w:hAnsi="Arial" w:cs="Arial"/>
      </w:rPr>
    </w:pPr>
    <w:r>
      <w:rPr>
        <w:rFonts w:ascii="Arial" w:hAnsi="Arial"/>
      </w:rPr>
      <w:t xml:space="preserve"> 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Pr>
        <w:rStyle w:val="Numrodepage"/>
        <w:rFonts w:ascii="Arial" w:hAnsi="Arial" w:cs="Arial"/>
        <w:noProof/>
      </w:rPr>
      <w:t>1</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BF2575">
      <w:rPr>
        <w:rStyle w:val="Numrodepage"/>
        <w:rFonts w:ascii="Arial" w:hAnsi="Arial" w:cs="Arial"/>
        <w:noProof/>
      </w:rPr>
      <w:t>2</w:t>
    </w:r>
    <w:r w:rsidRPr="00CA57BF">
      <w:rPr>
        <w:rStyle w:val="Numrodepage"/>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08AA" w14:textId="35191D84" w:rsidR="00F247E3" w:rsidRDefault="00F247E3">
    <w:pPr>
      <w:pStyle w:val="En-tte"/>
      <w:spacing w:after="0"/>
      <w:jc w:val="right"/>
      <w:rPr>
        <w:rFonts w:ascii="Arial" w:hAnsi="Arial"/>
      </w:rPr>
    </w:pPr>
    <w:r>
      <w:rPr>
        <w:rFonts w:ascii="Arial" w:hAnsi="Arial"/>
      </w:rPr>
      <w:t xml:space="preserve">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BF2575">
      <w:rPr>
        <w:rStyle w:val="Numrodepage"/>
        <w:rFonts w:ascii="Arial" w:hAnsi="Arial" w:cs="Arial"/>
        <w:noProof/>
      </w:rPr>
      <w:t>2</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BF2575">
      <w:rPr>
        <w:rStyle w:val="Numrodepage"/>
        <w:rFonts w:ascii="Arial" w:hAnsi="Arial" w:cs="Arial"/>
        <w:noProof/>
      </w:rPr>
      <w:t>2</w:t>
    </w:r>
    <w:r w:rsidRPr="00CA57BF">
      <w:rPr>
        <w:rStyle w:val="Numrodepage"/>
        <w:rFonts w:ascii="Arial" w:hAnsi="Arial"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B384B08"/>
    <w:lvl w:ilvl="0">
      <w:start w:val="1"/>
      <w:numFmt w:val="bullet"/>
      <w:pStyle w:val="Listepuces2"/>
      <w:lvlText w:val=""/>
      <w:lvlJc w:val="left"/>
      <w:pPr>
        <w:tabs>
          <w:tab w:val="num" w:pos="643"/>
        </w:tabs>
        <w:ind w:left="643" w:hanging="360"/>
      </w:pPr>
      <w:rPr>
        <w:rFonts w:ascii="Symbol" w:hAnsi="Symbol"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OIR Natacha TSEF 2CL">
    <w15:presenceInfo w15:providerId="None" w15:userId="BELLOIR Natacha TSEF 2CL"/>
  </w15:person>
  <w15:person w15:author="SAUSSET MAXIME ASC NIV 1 OT">
    <w15:presenceInfo w15:providerId="None" w15:userId="SAUSSET MAXIME ASC NIV 1 OT"/>
  </w15:person>
  <w15:person w15:author="WAQUET Adrien ING TRAV PUBL ETAT">
    <w15:presenceInfo w15:providerId="None" w15:userId="WAQUET Adrien ING TRAV PUBL ETAT"/>
  </w15:person>
  <w15:person w15:author="WAQUET Adrien ING DIV TP ETAT">
    <w15:presenceInfo w15:providerId="None" w15:userId="WAQUET Adrien ING DIV TP ET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93"/>
    <w:rsid w:val="000407F4"/>
    <w:rsid w:val="000644E1"/>
    <w:rsid w:val="00065A57"/>
    <w:rsid w:val="0007549E"/>
    <w:rsid w:val="000E2A2E"/>
    <w:rsid w:val="000F0DD0"/>
    <w:rsid w:val="0013052D"/>
    <w:rsid w:val="00150B46"/>
    <w:rsid w:val="001544C3"/>
    <w:rsid w:val="001A414F"/>
    <w:rsid w:val="001E73F5"/>
    <w:rsid w:val="00211B43"/>
    <w:rsid w:val="002354B9"/>
    <w:rsid w:val="002E4E9F"/>
    <w:rsid w:val="002F5A2F"/>
    <w:rsid w:val="00303810"/>
    <w:rsid w:val="00337784"/>
    <w:rsid w:val="00390836"/>
    <w:rsid w:val="003C60D0"/>
    <w:rsid w:val="005170BF"/>
    <w:rsid w:val="00530895"/>
    <w:rsid w:val="0057118D"/>
    <w:rsid w:val="005A1CFA"/>
    <w:rsid w:val="005D45B0"/>
    <w:rsid w:val="005F327B"/>
    <w:rsid w:val="00606C1B"/>
    <w:rsid w:val="00641362"/>
    <w:rsid w:val="00664656"/>
    <w:rsid w:val="00697BEC"/>
    <w:rsid w:val="00710ACE"/>
    <w:rsid w:val="0071583C"/>
    <w:rsid w:val="00727A7F"/>
    <w:rsid w:val="00736675"/>
    <w:rsid w:val="00772C1E"/>
    <w:rsid w:val="007752EF"/>
    <w:rsid w:val="007A0943"/>
    <w:rsid w:val="007C6BB5"/>
    <w:rsid w:val="00866C03"/>
    <w:rsid w:val="00882E9C"/>
    <w:rsid w:val="009041CC"/>
    <w:rsid w:val="0094241E"/>
    <w:rsid w:val="009533CE"/>
    <w:rsid w:val="00A2132C"/>
    <w:rsid w:val="00A421CD"/>
    <w:rsid w:val="00AA6D8D"/>
    <w:rsid w:val="00AB3462"/>
    <w:rsid w:val="00B050AF"/>
    <w:rsid w:val="00B12215"/>
    <w:rsid w:val="00B12B92"/>
    <w:rsid w:val="00B41FD3"/>
    <w:rsid w:val="00BE50AF"/>
    <w:rsid w:val="00BF2575"/>
    <w:rsid w:val="00C418CF"/>
    <w:rsid w:val="00C4400E"/>
    <w:rsid w:val="00CA57BF"/>
    <w:rsid w:val="00CD50CA"/>
    <w:rsid w:val="00D70CB6"/>
    <w:rsid w:val="00E03A03"/>
    <w:rsid w:val="00E359F9"/>
    <w:rsid w:val="00E85AA2"/>
    <w:rsid w:val="00E962DE"/>
    <w:rsid w:val="00F247E3"/>
    <w:rsid w:val="00FA0206"/>
    <w:rsid w:val="00FB2F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1F17D1"/>
  <w15:docId w15:val="{F9B5FFAA-56D7-4562-AF52-9287D6E5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keepLines/>
      <w:spacing w:before="480" w:after="240"/>
      <w:ind w:left="567" w:hanging="567"/>
      <w:outlineLvl w:val="0"/>
    </w:pPr>
    <w:rPr>
      <w:rFonts w:ascii="Courier New" w:hAnsi="Courier New"/>
      <w:b/>
      <w:bCs/>
      <w:caps/>
      <w:u w:val="single"/>
    </w:rPr>
  </w:style>
  <w:style w:type="paragraph" w:styleId="Titre2">
    <w:name w:val="heading 2"/>
    <w:basedOn w:val="Normal"/>
    <w:next w:val="Normal"/>
    <w:qFormat/>
    <w:pPr>
      <w:keepNext/>
      <w:keepLines/>
      <w:spacing w:before="360" w:after="240"/>
      <w:ind w:left="567" w:hanging="567"/>
      <w:outlineLvl w:val="1"/>
    </w:pPr>
    <w:rPr>
      <w:rFonts w:ascii="Courier New" w:hAnsi="Courier New"/>
      <w:caps/>
      <w:u w:val="single"/>
    </w:rPr>
  </w:style>
  <w:style w:type="paragraph" w:styleId="Titre3">
    <w:name w:val="heading 3"/>
    <w:basedOn w:val="Normal"/>
    <w:next w:val="Retraitnormal"/>
    <w:qFormat/>
    <w:pPr>
      <w:keepNext/>
      <w:keepLines/>
      <w:tabs>
        <w:tab w:val="left" w:pos="1560"/>
      </w:tabs>
      <w:spacing w:after="240"/>
      <w:ind w:left="851" w:hanging="851"/>
      <w:outlineLvl w:val="2"/>
    </w:pPr>
    <w:rPr>
      <w:rFonts w:ascii="Courier New" w:hAnsi="Courier New"/>
      <w:u w:val="single"/>
    </w:rPr>
  </w:style>
  <w:style w:type="paragraph" w:styleId="Titre4">
    <w:name w:val="heading 4"/>
    <w:basedOn w:val="Normal"/>
    <w:next w:val="Retraitnormal"/>
    <w:qFormat/>
    <w:pPr>
      <w:spacing w:after="240"/>
      <w:ind w:left="993" w:hanging="993"/>
      <w:outlineLvl w:val="3"/>
    </w:pPr>
    <w:rPr>
      <w:rFonts w:ascii="Courier New" w:hAnsi="Courier New"/>
    </w:rPr>
  </w:style>
  <w:style w:type="paragraph" w:styleId="Titre5">
    <w:name w:val="heading 5"/>
    <w:basedOn w:val="Normal"/>
    <w:next w:val="Retraitnormal"/>
    <w:qFormat/>
    <w:pPr>
      <w:spacing w:after="240"/>
      <w:ind w:left="2552" w:hanging="1701"/>
      <w:outlineLvl w:val="4"/>
    </w:pPr>
    <w:rPr>
      <w:rFonts w:ascii="Courier New" w:hAnsi="Courier New"/>
    </w:rPr>
  </w:style>
  <w:style w:type="paragraph" w:styleId="Titre6">
    <w:name w:val="heading 6"/>
    <w:basedOn w:val="Titre5"/>
    <w:next w:val="Retraitnormal"/>
    <w:qFormat/>
    <w:pPr>
      <w:outlineLvl w:val="5"/>
    </w:p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spacing w:after="240"/>
      <w:ind w:left="851" w:firstLine="1701"/>
      <w:jc w:val="both"/>
    </w:pPr>
    <w:rPr>
      <w:rFonts w:ascii="Courier New" w:hAnsi="Courier New"/>
    </w:rPr>
  </w:style>
  <w:style w:type="paragraph" w:styleId="Pieddepage">
    <w:name w:val="footer"/>
    <w:basedOn w:val="Normal"/>
    <w:pPr>
      <w:tabs>
        <w:tab w:val="right" w:pos="8504"/>
      </w:tabs>
      <w:spacing w:before="120" w:after="240"/>
      <w:ind w:hanging="1134"/>
    </w:pPr>
    <w:rPr>
      <w:rFonts w:ascii="Courier New" w:hAnsi="Courier New"/>
    </w:rPr>
  </w:style>
  <w:style w:type="paragraph" w:styleId="En-tte">
    <w:name w:val="header"/>
    <w:basedOn w:val="Normal"/>
    <w:link w:val="En-tteCar"/>
    <w:pPr>
      <w:tabs>
        <w:tab w:val="left" w:pos="1418"/>
        <w:tab w:val="left" w:pos="1701"/>
      </w:tabs>
      <w:spacing w:after="240"/>
    </w:pPr>
    <w:rPr>
      <w:rFonts w:ascii="Courier New" w:hAnsi="Courier New"/>
    </w:rPr>
  </w:style>
  <w:style w:type="character" w:styleId="Appelnotedebasdep">
    <w:name w:val="footnote reference"/>
    <w:basedOn w:val="Policepardfaut"/>
    <w:semiHidden/>
    <w:rPr>
      <w:rFonts w:ascii="Courier New" w:hAnsi="Courier New"/>
      <w:position w:val="12"/>
    </w:rPr>
  </w:style>
  <w:style w:type="paragraph" w:styleId="Notedebasdepage">
    <w:name w:val="footnote text"/>
    <w:basedOn w:val="Normal"/>
    <w:semiHidden/>
  </w:style>
  <w:style w:type="paragraph" w:customStyle="1" w:styleId="Tiret">
    <w:name w:val="Tiret"/>
    <w:basedOn w:val="Normal"/>
    <w:pPr>
      <w:spacing w:after="240"/>
      <w:ind w:left="284" w:hanging="284"/>
    </w:pPr>
    <w:rPr>
      <w:rFonts w:ascii="Arial" w:hAnsi="Arial"/>
    </w:rPr>
  </w:style>
  <w:style w:type="paragraph" w:customStyle="1" w:styleId="Paragraphe10">
    <w:name w:val="Paragraphe10"/>
    <w:basedOn w:val="Normal"/>
    <w:pPr>
      <w:tabs>
        <w:tab w:val="center" w:pos="4252"/>
        <w:tab w:val="right" w:pos="8504"/>
      </w:tabs>
      <w:ind w:left="851"/>
      <w:jc w:val="both"/>
    </w:pPr>
    <w:rPr>
      <w:rFonts w:ascii="Courier New" w:hAnsi="Courier New"/>
    </w:rPr>
  </w:style>
  <w:style w:type="paragraph" w:customStyle="1" w:styleId="paragraphe1">
    <w:name w:val="paragraphe 1"/>
    <w:basedOn w:val="Normal"/>
    <w:pPr>
      <w:ind w:left="851" w:firstLine="1758"/>
      <w:jc w:val="both"/>
    </w:pPr>
    <w:rPr>
      <w:rFonts w:ascii="Courier New" w:hAnsi="Courier New"/>
    </w:rPr>
  </w:style>
  <w:style w:type="paragraph" w:customStyle="1" w:styleId="paragraphe0">
    <w:name w:val="paragraphe 0"/>
    <w:basedOn w:val="Normal"/>
    <w:pPr>
      <w:ind w:left="227"/>
      <w:jc w:val="both"/>
    </w:pPr>
    <w:rPr>
      <w:rFonts w:ascii="Courier New" w:hAnsi="Courier New"/>
    </w:rPr>
  </w:style>
  <w:style w:type="paragraph" w:customStyle="1" w:styleId="2numros">
    <w:name w:val="2numéros"/>
    <w:basedOn w:val="Normal"/>
    <w:next w:val="paragraphe2"/>
    <w:pPr>
      <w:spacing w:after="240"/>
      <w:ind w:left="709" w:hanging="709"/>
      <w:jc w:val="both"/>
    </w:pPr>
    <w:rPr>
      <w:rFonts w:ascii="Courier New" w:hAnsi="Courier New"/>
    </w:rPr>
  </w:style>
  <w:style w:type="paragraph" w:customStyle="1" w:styleId="paragraphe2">
    <w:name w:val="paragraphe2"/>
    <w:basedOn w:val="Normal"/>
    <w:pPr>
      <w:spacing w:after="240"/>
      <w:ind w:left="709"/>
      <w:jc w:val="both"/>
    </w:pPr>
    <w:rPr>
      <w:rFonts w:ascii="Courier New" w:hAnsi="Courier New"/>
    </w:rPr>
  </w:style>
  <w:style w:type="paragraph" w:customStyle="1" w:styleId="1numro">
    <w:name w:val="1numéro"/>
    <w:basedOn w:val="Normal"/>
    <w:next w:val="paragraphe11"/>
    <w:pPr>
      <w:spacing w:after="240"/>
      <w:ind w:left="483" w:hanging="483"/>
      <w:jc w:val="both"/>
    </w:pPr>
    <w:rPr>
      <w:rFonts w:ascii="Courier New" w:hAnsi="Courier New"/>
    </w:rPr>
  </w:style>
  <w:style w:type="paragraph" w:customStyle="1" w:styleId="paragraphe11">
    <w:name w:val="paragraphe1"/>
    <w:basedOn w:val="Normal"/>
    <w:pPr>
      <w:spacing w:after="240"/>
      <w:ind w:left="483"/>
      <w:jc w:val="both"/>
    </w:pPr>
    <w:rPr>
      <w:rFonts w:ascii="Courier New" w:hAnsi="Courier New"/>
    </w:rPr>
  </w:style>
  <w:style w:type="paragraph" w:customStyle="1" w:styleId="3numros">
    <w:name w:val="3numéros"/>
    <w:basedOn w:val="Pieddepage"/>
    <w:next w:val="paragraphe3"/>
    <w:pPr>
      <w:spacing w:before="0"/>
      <w:ind w:left="936" w:hanging="936"/>
      <w:jc w:val="both"/>
    </w:pPr>
  </w:style>
  <w:style w:type="paragraph" w:customStyle="1" w:styleId="paragraphe3">
    <w:name w:val="paragraphe3"/>
    <w:basedOn w:val="Normal"/>
    <w:pPr>
      <w:spacing w:after="240"/>
      <w:ind w:left="936"/>
      <w:jc w:val="both"/>
    </w:pPr>
    <w:rPr>
      <w:rFonts w:ascii="Courier New" w:hAnsi="Courier New"/>
    </w:rPr>
  </w:style>
  <w:style w:type="paragraph" w:customStyle="1" w:styleId="Paragraphe20">
    <w:name w:val="Paragraphe 2"/>
    <w:basedOn w:val="Normal"/>
    <w:pPr>
      <w:ind w:left="1077" w:hanging="227"/>
      <w:jc w:val="both"/>
    </w:pPr>
    <w:rPr>
      <w:rFonts w:ascii="Courier New" w:hAnsi="Courier New"/>
    </w:rPr>
  </w:style>
  <w:style w:type="paragraph" w:customStyle="1" w:styleId="Paragraphe30">
    <w:name w:val="Paragraphe 3"/>
    <w:basedOn w:val="Paragraphe20"/>
    <w:pPr>
      <w:ind w:left="1321"/>
    </w:pPr>
  </w:style>
  <w:style w:type="paragraph" w:customStyle="1" w:styleId="Paragraphe4">
    <w:name w:val="Paragraphe 4"/>
    <w:basedOn w:val="Pieddepage"/>
    <w:pPr>
      <w:tabs>
        <w:tab w:val="center" w:pos="4252"/>
      </w:tabs>
      <w:spacing w:before="0" w:after="120"/>
      <w:ind w:left="1247" w:hanging="1814"/>
      <w:jc w:val="both"/>
    </w:pPr>
  </w:style>
  <w:style w:type="paragraph" w:customStyle="1" w:styleId="Paragraphe5">
    <w:name w:val="Paragraphe 5"/>
    <w:basedOn w:val="Pieddepage"/>
    <w:pPr>
      <w:tabs>
        <w:tab w:val="center" w:pos="4252"/>
      </w:tabs>
      <w:spacing w:before="0" w:after="0"/>
      <w:ind w:left="510" w:hanging="1077"/>
      <w:jc w:val="both"/>
    </w:pPr>
  </w:style>
  <w:style w:type="paragraph" w:customStyle="1" w:styleId="Paragraphe6">
    <w:name w:val="Paragraphe 6"/>
    <w:basedOn w:val="Pieddepage"/>
    <w:pPr>
      <w:tabs>
        <w:tab w:val="center" w:pos="4252"/>
      </w:tabs>
      <w:spacing w:after="120"/>
      <w:ind w:left="-567" w:firstLine="0"/>
    </w:pPr>
  </w:style>
  <w:style w:type="paragraph" w:customStyle="1" w:styleId="Cartouche">
    <w:name w:val="Cartouche"/>
    <w:basedOn w:val="Normal"/>
    <w:pPr>
      <w:spacing w:after="240"/>
      <w:ind w:left="5670" w:right="-1134"/>
      <w:jc w:val="both"/>
    </w:pPr>
    <w:rPr>
      <w:rFonts w:ascii="Courier New" w:hAnsi="Courier New"/>
    </w:rPr>
  </w:style>
  <w:style w:type="paragraph" w:customStyle="1" w:styleId="Point">
    <w:name w:val="Point"/>
    <w:basedOn w:val="Normal"/>
    <w:pPr>
      <w:spacing w:after="240"/>
      <w:ind w:left="510" w:hanging="227"/>
      <w:jc w:val="both"/>
    </w:pPr>
    <w:rPr>
      <w:rFonts w:ascii="Courier New" w:hAnsi="Courier New"/>
    </w:rPr>
  </w:style>
  <w:style w:type="paragraph" w:customStyle="1" w:styleId="Paragraphe7">
    <w:name w:val="Paragraphe 7"/>
    <w:basedOn w:val="Paragraphe6"/>
    <w:pPr>
      <w:spacing w:before="0" w:after="0"/>
    </w:pPr>
  </w:style>
  <w:style w:type="paragraph" w:customStyle="1" w:styleId="Paragraphe8">
    <w:name w:val="Paragraphe 8"/>
    <w:basedOn w:val="Paragraphe6"/>
    <w:pPr>
      <w:spacing w:before="0" w:after="0"/>
      <w:ind w:left="1315" w:hanging="465"/>
      <w:jc w:val="both"/>
    </w:pPr>
  </w:style>
  <w:style w:type="paragraph" w:customStyle="1" w:styleId="Paragraphe9">
    <w:name w:val="Paragraphe 9"/>
    <w:basedOn w:val="Paragraphe8"/>
    <w:pPr>
      <w:ind w:left="1304" w:firstLine="0"/>
    </w:pPr>
  </w:style>
  <w:style w:type="paragraph" w:customStyle="1" w:styleId="Paragraphe110">
    <w:name w:val="Paragraphe11"/>
    <w:basedOn w:val="Paragraphe10"/>
    <w:pPr>
      <w:ind w:left="1701" w:hanging="426"/>
    </w:pPr>
  </w:style>
  <w:style w:type="paragraph" w:customStyle="1" w:styleId="Paragraphe12">
    <w:name w:val="Paragraphe 12"/>
    <w:basedOn w:val="Normal"/>
    <w:pPr>
      <w:spacing w:line="240" w:lineRule="exact"/>
      <w:ind w:left="851"/>
      <w:jc w:val="both"/>
    </w:pPr>
    <w:rPr>
      <w:rFonts w:ascii="Courier New" w:hAnsi="Courier New"/>
    </w:rPr>
  </w:style>
  <w:style w:type="paragraph" w:customStyle="1" w:styleId="Paragraphe120">
    <w:name w:val="Paragraphe12"/>
    <w:basedOn w:val="Paragraphe110"/>
    <w:pPr>
      <w:ind w:left="1247" w:firstLine="1361"/>
    </w:pPr>
  </w:style>
  <w:style w:type="paragraph" w:styleId="Retraitcorpsdetexte">
    <w:name w:val="Body Text Indent"/>
    <w:basedOn w:val="Normal"/>
    <w:rsid w:val="000F0DD0"/>
    <w:pPr>
      <w:spacing w:before="120" w:after="120"/>
      <w:ind w:left="1134"/>
      <w:jc w:val="both"/>
    </w:pPr>
    <w:rPr>
      <w:rFonts w:ascii="Arial" w:hAnsi="Arial"/>
    </w:rPr>
  </w:style>
  <w:style w:type="paragraph" w:styleId="Sous-titre">
    <w:name w:val="Subtitle"/>
    <w:basedOn w:val="Normal"/>
    <w:qFormat/>
    <w:rsid w:val="000F0DD0"/>
    <w:pPr>
      <w:keepNext/>
      <w:spacing w:before="360"/>
      <w:jc w:val="center"/>
    </w:pPr>
    <w:rPr>
      <w:b/>
      <w:bCs/>
    </w:rPr>
  </w:style>
  <w:style w:type="paragraph" w:styleId="Listepuces2">
    <w:name w:val="List Bullet 2"/>
    <w:basedOn w:val="Normal"/>
    <w:rsid w:val="000F0DD0"/>
    <w:pPr>
      <w:numPr>
        <w:numId w:val="1"/>
      </w:numPr>
      <w:spacing w:after="120"/>
      <w:jc w:val="both"/>
    </w:pPr>
    <w:rPr>
      <w:sz w:val="22"/>
    </w:rPr>
  </w:style>
  <w:style w:type="character" w:styleId="Numrodepage">
    <w:name w:val="page number"/>
    <w:basedOn w:val="Policepardfaut"/>
    <w:rsid w:val="00CA57BF"/>
  </w:style>
  <w:style w:type="character" w:styleId="Marquedecommentaire">
    <w:name w:val="annotation reference"/>
    <w:basedOn w:val="Policepardfaut"/>
    <w:semiHidden/>
    <w:unhideWhenUsed/>
    <w:rsid w:val="00710ACE"/>
    <w:rPr>
      <w:sz w:val="16"/>
      <w:szCs w:val="16"/>
    </w:rPr>
  </w:style>
  <w:style w:type="paragraph" w:styleId="Commentaire">
    <w:name w:val="annotation text"/>
    <w:basedOn w:val="Normal"/>
    <w:link w:val="CommentaireCar"/>
    <w:semiHidden/>
    <w:unhideWhenUsed/>
    <w:rsid w:val="00710ACE"/>
  </w:style>
  <w:style w:type="character" w:customStyle="1" w:styleId="CommentaireCar">
    <w:name w:val="Commentaire Car"/>
    <w:basedOn w:val="Policepardfaut"/>
    <w:link w:val="Commentaire"/>
    <w:semiHidden/>
    <w:rsid w:val="00710ACE"/>
  </w:style>
  <w:style w:type="paragraph" w:styleId="Objetducommentaire">
    <w:name w:val="annotation subject"/>
    <w:basedOn w:val="Commentaire"/>
    <w:next w:val="Commentaire"/>
    <w:link w:val="ObjetducommentaireCar"/>
    <w:semiHidden/>
    <w:unhideWhenUsed/>
    <w:rsid w:val="00710ACE"/>
    <w:rPr>
      <w:b/>
      <w:bCs/>
    </w:rPr>
  </w:style>
  <w:style w:type="character" w:customStyle="1" w:styleId="ObjetducommentaireCar">
    <w:name w:val="Objet du commentaire Car"/>
    <w:basedOn w:val="CommentaireCar"/>
    <w:link w:val="Objetducommentaire"/>
    <w:semiHidden/>
    <w:rsid w:val="00710ACE"/>
    <w:rPr>
      <w:b/>
      <w:bCs/>
    </w:rPr>
  </w:style>
  <w:style w:type="paragraph" w:styleId="Textedebulles">
    <w:name w:val="Balloon Text"/>
    <w:basedOn w:val="Normal"/>
    <w:link w:val="TextedebullesCar"/>
    <w:semiHidden/>
    <w:unhideWhenUsed/>
    <w:rsid w:val="00710ACE"/>
    <w:rPr>
      <w:rFonts w:ascii="Segoe UI" w:hAnsi="Segoe UI" w:cs="Segoe UI"/>
      <w:sz w:val="18"/>
      <w:szCs w:val="18"/>
    </w:rPr>
  </w:style>
  <w:style w:type="character" w:customStyle="1" w:styleId="TextedebullesCar">
    <w:name w:val="Texte de bulles Car"/>
    <w:basedOn w:val="Policepardfaut"/>
    <w:link w:val="Textedebulles"/>
    <w:semiHidden/>
    <w:rsid w:val="00710ACE"/>
    <w:rPr>
      <w:rFonts w:ascii="Segoe UI" w:hAnsi="Segoe UI" w:cs="Segoe UI"/>
      <w:sz w:val="18"/>
      <w:szCs w:val="18"/>
    </w:rPr>
  </w:style>
  <w:style w:type="character" w:customStyle="1" w:styleId="En-tteCar">
    <w:name w:val="En-tête Car"/>
    <w:basedOn w:val="Policepardfaut"/>
    <w:link w:val="En-tte"/>
    <w:rsid w:val="005A1CFA"/>
    <w:rPr>
      <w:rFonts w:ascii="Courier New" w:hAnsi="Courier New"/>
    </w:rPr>
  </w:style>
  <w:style w:type="paragraph" w:styleId="Rvision">
    <w:name w:val="Revision"/>
    <w:hidden/>
    <w:uiPriority w:val="99"/>
    <w:semiHidden/>
    <w:rsid w:val="00154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Marché - Cadre de DE-EPF-BPU</Titre>
    <Retrait_x0020_de_x0020_diffusion xmlns="82f25c51-4279-4210-825a-8198b6b7c882">
      <Url xsi:nil="true"/>
      <Description xsi:nil="true"/>
    </Retrait_x0020_de_x0020_diffusion>
    <TaxCatchAll xmlns="28939810-4282-4d85-9f62-e6db0f2f4c3a">
      <Value>464</Value>
      <Value>463</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Cadre général d'EPF / BPU / DE à adapter</Description_x0020_document>
    <Version_x0020_du_x0020_document xmlns="28939810-4282-4d85-9f62-e6db0f2f4c3a">2.0</Version_x0020_du_x0020_document>
    <Document_x0020_externe xmlns="28939810-4282-4d85-9f62-e6db0f2f4c3a">false</Document_x0020_externe>
    <DLCPolicyLabelLock xmlns="82f25c51-4279-4210-825a-8198b6b7c882" xsi:nil="true"/>
    <DLCPolicyLabelValue xmlns="82f25c51-4279-4210-825a-8198b6b7c882">Version : 2.0</DLCPolicyLabelValue>
  </documentManagement>
</p:properti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Props1.xml><?xml version="1.0" encoding="utf-8"?>
<ds:datastoreItem xmlns:ds="http://schemas.openxmlformats.org/officeDocument/2006/customXml" ds:itemID="{E482B981-36EA-477D-A96A-8727EF3EC78A}">
  <ds:schemaRefs>
    <ds:schemaRef ds:uri="office.server.policy"/>
  </ds:schemaRefs>
</ds:datastoreItem>
</file>

<file path=customXml/itemProps2.xml><?xml version="1.0" encoding="utf-8"?>
<ds:datastoreItem xmlns:ds="http://schemas.openxmlformats.org/officeDocument/2006/customXml" ds:itemID="{822E1EB8-1BF4-4E47-9A83-196553628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273EA5-A04E-45C9-A2F9-23C1B8226B3B}">
  <ds:schemaRefs>
    <ds:schemaRef ds:uri="http://schemas.microsoft.com/sharepoint/v3/contenttype/forms"/>
  </ds:schemaRefs>
</ds:datastoreItem>
</file>

<file path=customXml/itemProps4.xml><?xml version="1.0" encoding="utf-8"?>
<ds:datastoreItem xmlns:ds="http://schemas.openxmlformats.org/officeDocument/2006/customXml" ds:itemID="{9327E25A-C003-4E66-8D37-695BA34E7FC6}">
  <ds:schemaRef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http://www.w3.org/XML/1998/namespace"/>
    <ds:schemaRef ds:uri="http://purl.org/dc/dcmitype/"/>
  </ds:schemaRefs>
</ds:datastoreItem>
</file>

<file path=customXml/itemProps5.xml><?xml version="1.0" encoding="utf-8"?>
<ds:datastoreItem xmlns:ds="http://schemas.openxmlformats.org/officeDocument/2006/customXml" ds:itemID="{B45D9E23-BBEA-4A93-996A-33F9D9FE501A}">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210</Words>
  <Characters>2023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OBJET DU MARCHE</vt:lpstr>
    </vt:vector>
  </TitlesOfParts>
  <Company>STTIM</Company>
  <LinksUpToDate>false</LinksUpToDate>
  <CharactersWithSpaces>2229</CharactersWithSpaces>
  <SharedDoc>false</SharedDoc>
  <HyperlinkBase>MARCHÉ SIMPLIFIÉ MODIFIÉ TOULON - EPF - DE_V1.DOC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DU MARCHE</dc:title>
  <dc:creator>RMAO</dc:creator>
  <dc:description>Fichier géneré sous RMAO</dc:description>
  <cp:lastModifiedBy>SAUSSET MAXIME ASC NIV 1 OT</cp:lastModifiedBy>
  <cp:revision>14</cp:revision>
  <cp:lastPrinted>2025-10-03T10:04:00Z</cp:lastPrinted>
  <dcterms:created xsi:type="dcterms:W3CDTF">2024-05-30T08:34:00Z</dcterms:created>
  <dcterms:modified xsi:type="dcterms:W3CDTF">2025-10-03T10:05:00Z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ACH|5a008c69-4ebb-44b1-9e0f-e46739da1ecd;#461;#Marché public|ef1e66fb-979f-4a45-bc55-d993a99fb2ae</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